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Default="00AA5415" w:rsidP="003D6D11">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7216" behindDoc="0" locked="0" layoutInCell="1" allowOverlap="1">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6D11" w:rsidRDefault="003D6D11" w:rsidP="003D6D11">
                            <w:pPr>
                              <w:jc w:val="center"/>
                              <w:rPr>
                                <w:rFonts w:ascii="Arial" w:hAnsi="Arial" w:cs="Arial"/>
                                <w:b/>
                                <w:bCs/>
                                <w:lang w:val="en-GB"/>
                              </w:rPr>
                            </w:pPr>
                          </w:p>
                          <w:p w:rsidR="003D6D11" w:rsidRDefault="003D6D11"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3D6D11" w:rsidRDefault="003D6D11" w:rsidP="003D6D11">
                            <w:pPr>
                              <w:jc w:val="center"/>
                              <w:rPr>
                                <w:rFonts w:ascii="Arial" w:hAnsi="Arial" w:cs="Arial"/>
                                <w:b/>
                                <w:bCs/>
                                <w:lang w:val="en-GB"/>
                              </w:rPr>
                            </w:pPr>
                          </w:p>
                          <w:p w:rsidR="003D6D11" w:rsidRPr="008B6DC3" w:rsidRDefault="00A8235D" w:rsidP="003D6D11">
                            <w:pPr>
                              <w:jc w:val="center"/>
                              <w:rPr>
                                <w:rFonts w:ascii="Arial" w:hAnsi="Arial" w:cs="Arial"/>
                                <w:b/>
                                <w:bCs/>
                                <w:lang w:val="en-GB"/>
                              </w:rPr>
                            </w:pPr>
                            <w:r>
                              <w:rPr>
                                <w:rFonts w:ascii="Arial" w:hAnsi="Arial" w:cs="Arial"/>
                                <w:b/>
                                <w:bCs/>
                                <w:lang w:val="en-GB"/>
                              </w:rPr>
                              <w:t>WSB 10</w:t>
                            </w:r>
                          </w:p>
                          <w:p w:rsidR="003D6D11" w:rsidRDefault="00A8235D" w:rsidP="003D6D11">
                            <w:pPr>
                              <w:jc w:val="center"/>
                              <w:rPr>
                                <w:rFonts w:ascii="Arial" w:hAnsi="Arial" w:cs="Arial"/>
                                <w:b/>
                                <w:bCs/>
                                <w:lang w:val="en-GB"/>
                              </w:rPr>
                            </w:pPr>
                            <w:r>
                              <w:rPr>
                                <w:rFonts w:ascii="Arial" w:hAnsi="Arial" w:cs="Arial"/>
                                <w:b/>
                                <w:bCs/>
                                <w:lang w:val="en-GB"/>
                              </w:rPr>
                              <w:t>11-12</w:t>
                            </w:r>
                            <w:r w:rsidR="009D01E2">
                              <w:rPr>
                                <w:rFonts w:ascii="Arial" w:hAnsi="Arial" w:cs="Arial"/>
                                <w:b/>
                                <w:bCs/>
                                <w:lang w:val="en-GB"/>
                              </w:rPr>
                              <w:t xml:space="preserve"> </w:t>
                            </w:r>
                            <w:r>
                              <w:rPr>
                                <w:rFonts w:ascii="Arial" w:hAnsi="Arial" w:cs="Arial"/>
                                <w:b/>
                                <w:bCs/>
                                <w:lang w:val="en-GB"/>
                              </w:rPr>
                              <w:t>December</w:t>
                            </w:r>
                            <w:r w:rsidR="003D6D11">
                              <w:rPr>
                                <w:rFonts w:ascii="Arial" w:hAnsi="Arial" w:cs="Arial"/>
                                <w:b/>
                                <w:bCs/>
                                <w:lang w:val="en-GB"/>
                              </w:rPr>
                              <w:t xml:space="preserve"> 2013</w:t>
                            </w:r>
                            <w:r w:rsidR="003D6D11" w:rsidRPr="008B6DC3">
                              <w:rPr>
                                <w:rFonts w:ascii="Arial" w:hAnsi="Arial" w:cs="Arial"/>
                                <w:b/>
                                <w:bCs/>
                                <w:lang w:val="en-GB"/>
                              </w:rPr>
                              <w:t xml:space="preserve"> </w:t>
                            </w:r>
                          </w:p>
                          <w:p w:rsidR="003D6D11" w:rsidRPr="002160AA" w:rsidRDefault="00A8235D" w:rsidP="003D6D11">
                            <w:pPr>
                              <w:jc w:val="center"/>
                              <w:rPr>
                                <w:rFonts w:ascii="Arial" w:hAnsi="Arial" w:cs="Arial"/>
                                <w:b/>
                                <w:bCs/>
                                <w:lang w:val="en-GB"/>
                              </w:rPr>
                            </w:pPr>
                            <w:proofErr w:type="spellStart"/>
                            <w:r>
                              <w:rPr>
                                <w:rFonts w:ascii="Arial" w:hAnsi="Arial" w:cs="Arial"/>
                                <w:b/>
                                <w:bCs/>
                                <w:lang w:val="en-GB"/>
                              </w:rPr>
                              <w:t>Tønder</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3D6D11" w:rsidRDefault="003D6D11" w:rsidP="003D6D11">
                      <w:pPr>
                        <w:jc w:val="center"/>
                        <w:rPr>
                          <w:rFonts w:ascii="Arial" w:hAnsi="Arial" w:cs="Arial"/>
                          <w:b/>
                          <w:bCs/>
                          <w:lang w:val="en-GB"/>
                        </w:rPr>
                      </w:pPr>
                    </w:p>
                    <w:p w:rsidR="003D6D11" w:rsidRDefault="003D6D11"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3D6D11" w:rsidRDefault="003D6D11" w:rsidP="003D6D11">
                      <w:pPr>
                        <w:jc w:val="center"/>
                        <w:rPr>
                          <w:rFonts w:ascii="Arial" w:hAnsi="Arial" w:cs="Arial"/>
                          <w:b/>
                          <w:bCs/>
                          <w:lang w:val="en-GB"/>
                        </w:rPr>
                      </w:pPr>
                    </w:p>
                    <w:p w:rsidR="003D6D11" w:rsidRPr="008B6DC3" w:rsidRDefault="00A8235D" w:rsidP="003D6D11">
                      <w:pPr>
                        <w:jc w:val="center"/>
                        <w:rPr>
                          <w:rFonts w:ascii="Arial" w:hAnsi="Arial" w:cs="Arial"/>
                          <w:b/>
                          <w:bCs/>
                          <w:lang w:val="en-GB"/>
                        </w:rPr>
                      </w:pPr>
                      <w:r>
                        <w:rPr>
                          <w:rFonts w:ascii="Arial" w:hAnsi="Arial" w:cs="Arial"/>
                          <w:b/>
                          <w:bCs/>
                          <w:lang w:val="en-GB"/>
                        </w:rPr>
                        <w:t>WSB 10</w:t>
                      </w:r>
                    </w:p>
                    <w:p w:rsidR="003D6D11" w:rsidRDefault="00A8235D" w:rsidP="003D6D11">
                      <w:pPr>
                        <w:jc w:val="center"/>
                        <w:rPr>
                          <w:rFonts w:ascii="Arial" w:hAnsi="Arial" w:cs="Arial"/>
                          <w:b/>
                          <w:bCs/>
                          <w:lang w:val="en-GB"/>
                        </w:rPr>
                      </w:pPr>
                      <w:r>
                        <w:rPr>
                          <w:rFonts w:ascii="Arial" w:hAnsi="Arial" w:cs="Arial"/>
                          <w:b/>
                          <w:bCs/>
                          <w:lang w:val="en-GB"/>
                        </w:rPr>
                        <w:t>11-12</w:t>
                      </w:r>
                      <w:r w:rsidR="009D01E2">
                        <w:rPr>
                          <w:rFonts w:ascii="Arial" w:hAnsi="Arial" w:cs="Arial"/>
                          <w:b/>
                          <w:bCs/>
                          <w:lang w:val="en-GB"/>
                        </w:rPr>
                        <w:t xml:space="preserve"> </w:t>
                      </w:r>
                      <w:r>
                        <w:rPr>
                          <w:rFonts w:ascii="Arial" w:hAnsi="Arial" w:cs="Arial"/>
                          <w:b/>
                          <w:bCs/>
                          <w:lang w:val="en-GB"/>
                        </w:rPr>
                        <w:t>December</w:t>
                      </w:r>
                      <w:r w:rsidR="003D6D11">
                        <w:rPr>
                          <w:rFonts w:ascii="Arial" w:hAnsi="Arial" w:cs="Arial"/>
                          <w:b/>
                          <w:bCs/>
                          <w:lang w:val="en-GB"/>
                        </w:rPr>
                        <w:t xml:space="preserve"> 2013</w:t>
                      </w:r>
                      <w:r w:rsidR="003D6D11" w:rsidRPr="008B6DC3">
                        <w:rPr>
                          <w:rFonts w:ascii="Arial" w:hAnsi="Arial" w:cs="Arial"/>
                          <w:b/>
                          <w:bCs/>
                          <w:lang w:val="en-GB"/>
                        </w:rPr>
                        <w:t xml:space="preserve"> </w:t>
                      </w:r>
                    </w:p>
                    <w:p w:rsidR="003D6D11" w:rsidRPr="002160AA" w:rsidRDefault="00A8235D" w:rsidP="003D6D11">
                      <w:pPr>
                        <w:jc w:val="center"/>
                        <w:rPr>
                          <w:rFonts w:ascii="Arial" w:hAnsi="Arial" w:cs="Arial"/>
                          <w:b/>
                          <w:bCs/>
                          <w:lang w:val="en-GB"/>
                        </w:rPr>
                      </w:pPr>
                      <w:proofErr w:type="spellStart"/>
                      <w:r>
                        <w:rPr>
                          <w:rFonts w:ascii="Arial" w:hAnsi="Arial" w:cs="Arial"/>
                          <w:b/>
                          <w:bCs/>
                          <w:lang w:val="en-GB"/>
                        </w:rPr>
                        <w:t>Tønder</w:t>
                      </w:r>
                      <w:proofErr w:type="spellEnd"/>
                    </w:p>
                  </w:txbxContent>
                </v:textbox>
              </v:shape>
            </w:pict>
          </mc:Fallback>
        </mc:AlternateContent>
      </w:r>
      <w:r>
        <w:rPr>
          <w:noProof/>
          <w:lang w:val="de-DE" w:eastAsia="de-DE"/>
        </w:rPr>
        <w:drawing>
          <wp:anchor distT="0" distB="0" distL="114300" distR="114300" simplePos="0" relativeHeight="251658240" behindDoc="0" locked="0" layoutInCell="1" allowOverlap="1">
            <wp:simplePos x="0" y="0"/>
            <wp:positionH relativeFrom="margin">
              <wp:align>right</wp:align>
            </wp:positionH>
            <wp:positionV relativeFrom="margin">
              <wp:align>top</wp:align>
            </wp:positionV>
            <wp:extent cx="1148080" cy="1052830"/>
            <wp:effectExtent l="0" t="0" r="0" b="0"/>
            <wp:wrapSquare wrapText="bothSides"/>
            <wp:docPr id="3" name="Bild 3" descr="Logo-cwss120x110p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cwss120x110pix"/>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8080" cy="10528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3D6D11" w:rsidRPr="00156E8C" w:rsidRDefault="003D6D11" w:rsidP="003D6D11">
      <w:pPr>
        <w:tabs>
          <w:tab w:val="left" w:pos="2160"/>
        </w:tabs>
        <w:rPr>
          <w:rFonts w:ascii="Arial" w:hAnsi="Arial" w:cs="Arial"/>
          <w:sz w:val="20"/>
          <w:szCs w:val="20"/>
          <w:lang w:val="en-GB"/>
        </w:rPr>
      </w:pPr>
      <w:r>
        <w:rPr>
          <w:rFonts w:ascii="Arial" w:hAnsi="Arial" w:cs="Arial"/>
          <w:b/>
          <w:sz w:val="20"/>
          <w:szCs w:val="20"/>
          <w:lang w:val="en-GB"/>
        </w:rPr>
        <w:t>Agenda Item:</w:t>
      </w:r>
      <w:r>
        <w:rPr>
          <w:rFonts w:ascii="Arial" w:hAnsi="Arial" w:cs="Arial"/>
          <w:b/>
          <w:sz w:val="20"/>
          <w:szCs w:val="20"/>
          <w:lang w:val="en-GB"/>
        </w:rPr>
        <w:tab/>
      </w:r>
      <w:r w:rsidR="00156E8C">
        <w:rPr>
          <w:rFonts w:ascii="Arial" w:hAnsi="Arial" w:cs="Arial"/>
          <w:sz w:val="20"/>
          <w:szCs w:val="20"/>
          <w:lang w:val="en-GB"/>
        </w:rPr>
        <w:t>8.1</w:t>
      </w:r>
    </w:p>
    <w:p w:rsidR="003D6D11" w:rsidRDefault="003D6D11" w:rsidP="003D6D11">
      <w:pPr>
        <w:tabs>
          <w:tab w:val="left" w:pos="2160"/>
        </w:tabs>
        <w:rPr>
          <w:rFonts w:ascii="Arial" w:hAnsi="Arial" w:cs="Arial"/>
          <w:sz w:val="20"/>
          <w:szCs w:val="20"/>
          <w:lang w:val="en-GB"/>
        </w:rPr>
      </w:pPr>
    </w:p>
    <w:p w:rsidR="003D6D11" w:rsidRPr="00156E8C" w:rsidRDefault="003D6D11" w:rsidP="003D6D11">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r>
      <w:r w:rsidR="00156E8C">
        <w:rPr>
          <w:rFonts w:ascii="Arial" w:hAnsi="Arial" w:cs="Arial"/>
          <w:sz w:val="20"/>
          <w:szCs w:val="20"/>
          <w:lang w:val="en-GB"/>
        </w:rPr>
        <w:t>Programme Conference</w:t>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ab/>
      </w:r>
    </w:p>
    <w:p w:rsidR="003D6D11" w:rsidRPr="002D7C58" w:rsidRDefault="003D6D11" w:rsidP="003D6D11">
      <w:pPr>
        <w:tabs>
          <w:tab w:val="left" w:pos="2160"/>
        </w:tabs>
        <w:rPr>
          <w:rFonts w:ascii="Arial" w:hAnsi="Arial" w:cs="Arial"/>
          <w:sz w:val="20"/>
          <w:szCs w:val="20"/>
          <w:lang w:val="en-GB"/>
        </w:rPr>
      </w:pPr>
      <w:r>
        <w:rPr>
          <w:rFonts w:ascii="Arial" w:hAnsi="Arial" w:cs="Arial"/>
          <w:b/>
          <w:sz w:val="20"/>
          <w:szCs w:val="20"/>
          <w:lang w:val="en-GB"/>
        </w:rPr>
        <w:t>Document No.</w:t>
      </w:r>
      <w:r>
        <w:rPr>
          <w:rFonts w:ascii="Arial" w:hAnsi="Arial" w:cs="Arial"/>
          <w:b/>
          <w:sz w:val="20"/>
          <w:szCs w:val="20"/>
          <w:lang w:val="en-GB"/>
        </w:rPr>
        <w:tab/>
      </w:r>
      <w:r w:rsidR="00A8235D">
        <w:rPr>
          <w:rFonts w:ascii="Arial" w:hAnsi="Arial" w:cs="Arial"/>
          <w:sz w:val="20"/>
          <w:szCs w:val="20"/>
          <w:lang w:val="en-GB"/>
        </w:rPr>
        <w:t>WSB 10</w:t>
      </w:r>
      <w:r>
        <w:rPr>
          <w:rFonts w:ascii="Arial" w:hAnsi="Arial" w:cs="Arial"/>
          <w:sz w:val="20"/>
          <w:szCs w:val="20"/>
          <w:lang w:val="en-GB"/>
        </w:rPr>
        <w:t>/</w:t>
      </w:r>
      <w:r w:rsidR="00156E8C">
        <w:rPr>
          <w:rFonts w:ascii="Arial" w:hAnsi="Arial" w:cs="Arial"/>
          <w:sz w:val="20"/>
          <w:szCs w:val="20"/>
          <w:lang w:val="en-GB"/>
        </w:rPr>
        <w:t>8.1/1</w:t>
      </w:r>
    </w:p>
    <w:p w:rsidR="003D6D11" w:rsidRDefault="003D6D11" w:rsidP="003D6D11">
      <w:pPr>
        <w:tabs>
          <w:tab w:val="left" w:pos="2160"/>
        </w:tabs>
        <w:rPr>
          <w:rFonts w:ascii="Arial" w:hAnsi="Arial" w:cs="Arial"/>
          <w:sz w:val="20"/>
          <w:szCs w:val="20"/>
          <w:lang w:val="en-GB"/>
        </w:rPr>
      </w:pPr>
    </w:p>
    <w:p w:rsidR="003D6D11" w:rsidRDefault="003D6D11" w:rsidP="003D6D11">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00156E8C">
        <w:rPr>
          <w:rFonts w:ascii="Arial" w:hAnsi="Arial" w:cs="Arial"/>
          <w:sz w:val="20"/>
          <w:szCs w:val="20"/>
          <w:lang w:val="en-GB"/>
        </w:rPr>
        <w:t>6</w:t>
      </w:r>
      <w:r w:rsidR="00E904DF">
        <w:rPr>
          <w:rFonts w:ascii="Arial" w:hAnsi="Arial" w:cs="Arial"/>
          <w:sz w:val="20"/>
          <w:szCs w:val="20"/>
          <w:lang w:val="en-GB"/>
        </w:rPr>
        <w:t xml:space="preserve"> </w:t>
      </w:r>
      <w:r w:rsidR="00156E8C">
        <w:rPr>
          <w:rFonts w:ascii="Arial" w:hAnsi="Arial" w:cs="Arial"/>
          <w:sz w:val="20"/>
          <w:szCs w:val="20"/>
          <w:lang w:val="en-GB"/>
        </w:rPr>
        <w:t>December</w:t>
      </w:r>
      <w:r w:rsidR="00E904DF">
        <w:rPr>
          <w:rFonts w:ascii="Arial" w:hAnsi="Arial" w:cs="Arial"/>
          <w:sz w:val="20"/>
          <w:szCs w:val="20"/>
          <w:lang w:val="en-GB"/>
        </w:rPr>
        <w:t xml:space="preserve"> </w:t>
      </w:r>
      <w:r w:rsidR="00075502" w:rsidRPr="00075502">
        <w:rPr>
          <w:rFonts w:ascii="Arial" w:hAnsi="Arial" w:cs="Arial"/>
          <w:sz w:val="20"/>
          <w:szCs w:val="20"/>
          <w:lang w:val="en-GB"/>
        </w:rPr>
        <w:t>2013</w:t>
      </w:r>
      <w:r>
        <w:rPr>
          <w:rFonts w:ascii="Arial" w:hAnsi="Arial" w:cs="Arial"/>
          <w:b/>
          <w:sz w:val="20"/>
          <w:szCs w:val="20"/>
          <w:lang w:val="en-GB"/>
        </w:rPr>
        <w:tab/>
      </w:r>
    </w:p>
    <w:p w:rsidR="003D6D11" w:rsidRDefault="003D6D11" w:rsidP="003D6D11">
      <w:pPr>
        <w:tabs>
          <w:tab w:val="left" w:pos="3064"/>
        </w:tabs>
        <w:rPr>
          <w:rFonts w:ascii="Arial" w:hAnsi="Arial" w:cs="Arial"/>
          <w:sz w:val="20"/>
          <w:szCs w:val="20"/>
          <w:lang w:val="en-GB"/>
        </w:rPr>
      </w:pPr>
      <w:r>
        <w:rPr>
          <w:rFonts w:ascii="Arial" w:hAnsi="Arial" w:cs="Arial"/>
          <w:sz w:val="20"/>
          <w:szCs w:val="20"/>
          <w:lang w:val="en-GB"/>
        </w:rPr>
        <w:tab/>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Submitted by:</w:t>
      </w:r>
      <w:r>
        <w:rPr>
          <w:rFonts w:ascii="Arial" w:hAnsi="Arial" w:cs="Arial"/>
          <w:b/>
          <w:sz w:val="20"/>
          <w:szCs w:val="20"/>
          <w:lang w:val="en-GB"/>
        </w:rPr>
        <w:tab/>
      </w:r>
      <w:r w:rsidR="00156E8C" w:rsidRPr="00156E8C">
        <w:rPr>
          <w:rFonts w:ascii="Arial" w:hAnsi="Arial" w:cs="Arial"/>
          <w:sz w:val="20"/>
          <w:szCs w:val="20"/>
          <w:lang w:val="en-GB"/>
        </w:rPr>
        <w:t>DK</w:t>
      </w: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7976A5" w:rsidRPr="00F872A7" w:rsidRDefault="00156E8C" w:rsidP="007976A5">
      <w:pPr>
        <w:rPr>
          <w:rFonts w:ascii="Arial" w:hAnsi="Arial"/>
          <w:sz w:val="20"/>
          <w:szCs w:val="20"/>
          <w:lang w:val="en-GB"/>
        </w:rPr>
      </w:pPr>
      <w:r>
        <w:rPr>
          <w:rFonts w:ascii="Arial" w:hAnsi="Arial"/>
          <w:sz w:val="20"/>
          <w:szCs w:val="20"/>
          <w:lang w:val="en-GB"/>
        </w:rPr>
        <w:t xml:space="preserve">Attached is the second draft of the programme for the </w:t>
      </w:r>
      <w:proofErr w:type="spellStart"/>
      <w:r>
        <w:rPr>
          <w:rFonts w:ascii="Arial" w:hAnsi="Arial"/>
          <w:sz w:val="20"/>
          <w:szCs w:val="20"/>
          <w:lang w:val="en-GB"/>
        </w:rPr>
        <w:t>Tønder</w:t>
      </w:r>
      <w:proofErr w:type="spellEnd"/>
      <w:r>
        <w:rPr>
          <w:rFonts w:ascii="Arial" w:hAnsi="Arial"/>
          <w:sz w:val="20"/>
          <w:szCs w:val="20"/>
          <w:lang w:val="en-GB"/>
        </w:rPr>
        <w:t xml:space="preserve"> Conference. The programme has been discussed by the ad-hoc MCD group at its meeting on 3-4 December 2013.</w:t>
      </w:r>
    </w:p>
    <w:p w:rsidR="007976A5" w:rsidRDefault="007976A5"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3D6D11" w:rsidRPr="00F872A7" w:rsidRDefault="003D6D11" w:rsidP="003D6D11">
      <w:pPr>
        <w:rPr>
          <w:rFonts w:ascii="Arial" w:hAnsi="Arial"/>
          <w:b/>
          <w:bCs/>
          <w:sz w:val="20"/>
          <w:szCs w:val="20"/>
          <w:lang w:val="en-GB"/>
        </w:rPr>
      </w:pPr>
      <w:r w:rsidRPr="00F872A7">
        <w:rPr>
          <w:rFonts w:ascii="Arial" w:hAnsi="Arial"/>
          <w:b/>
          <w:bCs/>
          <w:sz w:val="20"/>
          <w:szCs w:val="20"/>
          <w:lang w:val="en-GB"/>
        </w:rPr>
        <w:t>Proposal</w:t>
      </w:r>
    </w:p>
    <w:p w:rsidR="003D6D11" w:rsidRPr="00F872A7" w:rsidRDefault="003D6D11" w:rsidP="003D6D11">
      <w:pPr>
        <w:rPr>
          <w:rFonts w:ascii="Arial" w:hAnsi="Arial"/>
          <w:sz w:val="20"/>
          <w:szCs w:val="20"/>
          <w:lang w:val="en-GB"/>
        </w:rPr>
      </w:pPr>
    </w:p>
    <w:p w:rsidR="003D6D11" w:rsidRPr="00C94373" w:rsidRDefault="003D6D11" w:rsidP="003D6D11">
      <w:pPr>
        <w:pStyle w:val="Textkrper"/>
        <w:rPr>
          <w:szCs w:val="20"/>
          <w:lang w:val="en-GB"/>
        </w:rPr>
      </w:pPr>
    </w:p>
    <w:p w:rsidR="003D6D11" w:rsidRPr="00C94373" w:rsidRDefault="00156E8C" w:rsidP="003D6D11">
      <w:pPr>
        <w:pStyle w:val="Textkrper"/>
        <w:rPr>
          <w:szCs w:val="20"/>
          <w:lang w:val="en-GB"/>
        </w:rPr>
      </w:pPr>
      <w:r>
        <w:rPr>
          <w:szCs w:val="20"/>
          <w:lang w:val="en-GB"/>
        </w:rPr>
        <w:t xml:space="preserve">The meeting is </w:t>
      </w:r>
      <w:r w:rsidRPr="00156E8C">
        <w:rPr>
          <w:b/>
          <w:szCs w:val="20"/>
          <w:lang w:val="en-GB"/>
        </w:rPr>
        <w:t>proposed</w:t>
      </w:r>
      <w:r>
        <w:rPr>
          <w:szCs w:val="20"/>
          <w:lang w:val="en-GB"/>
        </w:rPr>
        <w:t xml:space="preserve"> to comment, as appropriate, and approve of the programme as the final programme for the </w:t>
      </w:r>
      <w:proofErr w:type="spellStart"/>
      <w:r>
        <w:rPr>
          <w:szCs w:val="20"/>
          <w:lang w:val="en-GB"/>
        </w:rPr>
        <w:t>Tønder</w:t>
      </w:r>
      <w:proofErr w:type="spellEnd"/>
      <w:r>
        <w:rPr>
          <w:szCs w:val="20"/>
          <w:lang w:val="en-GB"/>
        </w:rPr>
        <w:t xml:space="preserve"> Conference.</w:t>
      </w:r>
    </w:p>
    <w:p w:rsidR="003D6D11" w:rsidRPr="00C94373" w:rsidRDefault="003D6D11" w:rsidP="003D6D11">
      <w:pPr>
        <w:pStyle w:val="Textkrper"/>
        <w:rPr>
          <w:szCs w:val="20"/>
          <w:lang w:val="en-GB"/>
        </w:rPr>
      </w:pPr>
    </w:p>
    <w:p w:rsidR="003D6D11" w:rsidRPr="00C94373" w:rsidRDefault="003D6D11" w:rsidP="003D6D11">
      <w:pPr>
        <w:rPr>
          <w:rFonts w:ascii="Arial" w:hAnsi="Arial" w:cs="Arial"/>
          <w:sz w:val="20"/>
          <w:szCs w:val="20"/>
          <w:lang w:val="en-GB"/>
        </w:rPr>
      </w:pPr>
    </w:p>
    <w:p w:rsidR="003D6D11" w:rsidRPr="00C94373" w:rsidRDefault="003D6D11" w:rsidP="003D6D11">
      <w:pPr>
        <w:rPr>
          <w:rFonts w:ascii="Arial" w:hAnsi="Arial" w:cs="Arial"/>
          <w:sz w:val="20"/>
          <w:szCs w:val="20"/>
          <w:lang w:val="en-GB"/>
        </w:rPr>
      </w:pPr>
    </w:p>
    <w:p w:rsidR="00156E8C" w:rsidRDefault="003D6D11" w:rsidP="00156E8C">
      <w:pPr>
        <w:spacing w:line="360" w:lineRule="auto"/>
        <w:rPr>
          <w:rFonts w:ascii="Arial" w:hAnsi="Arial" w:cs="Arial"/>
          <w:sz w:val="20"/>
          <w:szCs w:val="20"/>
          <w:lang w:val="en-GB"/>
        </w:rPr>
      </w:pPr>
      <w:r>
        <w:rPr>
          <w:rFonts w:ascii="Arial" w:hAnsi="Arial" w:cs="Arial"/>
          <w:sz w:val="20"/>
          <w:szCs w:val="20"/>
          <w:lang w:val="en-GB"/>
        </w:rPr>
        <w:br w:type="page"/>
      </w:r>
      <w:r w:rsidR="00FD6827">
        <w:rPr>
          <w:rFonts w:ascii="Arial" w:hAnsi="Arial" w:cs="Arial"/>
          <w:sz w:val="22"/>
          <w:szCs w:val="22"/>
        </w:rPr>
        <w:lastRenderedPageBreak/>
        <w:t xml:space="preserve"> </w:t>
      </w:r>
    </w:p>
    <w:p w:rsidR="00156E8C" w:rsidRDefault="00156E8C" w:rsidP="00156E8C">
      <w:pPr>
        <w:jc w:val="center"/>
        <w:rPr>
          <w:rFonts w:cs="Arial"/>
          <w:b/>
          <w:bCs/>
          <w:sz w:val="20"/>
          <w:szCs w:val="20"/>
          <w:lang w:val="en-GB"/>
        </w:rPr>
      </w:pPr>
      <w:r>
        <w:rPr>
          <w:rFonts w:cs="Arial"/>
          <w:b/>
          <w:bCs/>
          <w:sz w:val="20"/>
          <w:szCs w:val="20"/>
          <w:lang w:val="en-GB"/>
        </w:rPr>
        <w:t xml:space="preserve"> </w:t>
      </w:r>
    </w:p>
    <w:p w:rsidR="00156E8C" w:rsidRDefault="00156E8C" w:rsidP="00156E8C">
      <w:pPr>
        <w:rPr>
          <w:sz w:val="20"/>
          <w:szCs w:val="20"/>
          <w:lang w:val="en-GB"/>
        </w:rPr>
      </w:pPr>
    </w:p>
    <w:p w:rsidR="00156E8C" w:rsidRPr="009F3D96" w:rsidRDefault="00156E8C" w:rsidP="00156E8C">
      <w:pPr>
        <w:rPr>
          <w:b/>
          <w:bCs/>
          <w:sz w:val="28"/>
          <w:szCs w:val="28"/>
          <w:lang w:val="en-GB"/>
        </w:rPr>
      </w:pPr>
      <w:bookmarkStart w:id="0" w:name="NavnTO"/>
      <w:bookmarkStart w:id="1" w:name="start"/>
      <w:bookmarkEnd w:id="0"/>
      <w:r>
        <w:rPr>
          <w:b/>
          <w:bCs/>
          <w:sz w:val="28"/>
          <w:szCs w:val="28"/>
          <w:lang w:val="en-GB"/>
        </w:rPr>
        <w:t>Second d</w:t>
      </w:r>
      <w:r w:rsidRPr="009F3D96">
        <w:rPr>
          <w:b/>
          <w:bCs/>
          <w:sz w:val="28"/>
          <w:szCs w:val="28"/>
          <w:lang w:val="en-GB"/>
        </w:rPr>
        <w:t>raft program 12</w:t>
      </w:r>
      <w:r w:rsidRPr="009F3D96">
        <w:rPr>
          <w:b/>
          <w:bCs/>
          <w:sz w:val="28"/>
          <w:szCs w:val="28"/>
          <w:vertAlign w:val="superscript"/>
          <w:lang w:val="en-GB"/>
        </w:rPr>
        <w:t>th</w:t>
      </w:r>
      <w:r w:rsidRPr="009F3D96">
        <w:rPr>
          <w:b/>
          <w:bCs/>
          <w:sz w:val="28"/>
          <w:szCs w:val="28"/>
          <w:lang w:val="en-GB"/>
        </w:rPr>
        <w:t xml:space="preserve"> Trilateral Governmental Conference, 4-6 February 2014 </w:t>
      </w:r>
      <w:bookmarkEnd w:id="1"/>
    </w:p>
    <w:p w:rsidR="00156E8C" w:rsidRDefault="00156E8C" w:rsidP="00156E8C">
      <w:pPr>
        <w:rPr>
          <w:szCs w:val="22"/>
          <w:lang w:val="en-GB"/>
        </w:rPr>
      </w:pPr>
    </w:p>
    <w:p w:rsidR="00156E8C" w:rsidRDefault="00156E8C" w:rsidP="00156E8C">
      <w:pPr>
        <w:rPr>
          <w:szCs w:val="22"/>
          <w:lang w:val="en-GB"/>
        </w:rPr>
      </w:pPr>
    </w:p>
    <w:tbl>
      <w:tblPr>
        <w:tblW w:w="796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18"/>
        <w:gridCol w:w="5670"/>
        <w:gridCol w:w="77"/>
      </w:tblGrid>
      <w:tr w:rsidR="00156E8C" w:rsidRPr="007A701D" w:rsidTr="00C66A4F">
        <w:trPr>
          <w:cantSplit/>
          <w:trHeight w:val="396"/>
        </w:trPr>
        <w:tc>
          <w:tcPr>
            <w:tcW w:w="7965" w:type="dxa"/>
            <w:gridSpan w:val="3"/>
          </w:tcPr>
          <w:p w:rsidR="00156E8C" w:rsidRPr="009F3D96" w:rsidRDefault="00156E8C" w:rsidP="00C66A4F">
            <w:pPr>
              <w:autoSpaceDE w:val="0"/>
              <w:autoSpaceDN w:val="0"/>
              <w:adjustRightInd w:val="0"/>
              <w:rPr>
                <w:rFonts w:ascii="Calibri" w:hAnsi="Calibri" w:cs="Calibri"/>
                <w:b/>
                <w:bCs/>
                <w:color w:val="000000"/>
                <w:sz w:val="28"/>
                <w:szCs w:val="28"/>
                <w:lang w:val="en-GB"/>
              </w:rPr>
            </w:pPr>
            <w:r w:rsidRPr="009F3D96">
              <w:rPr>
                <w:rFonts w:ascii="Calibri" w:hAnsi="Calibri" w:cs="Calibri"/>
                <w:b/>
                <w:bCs/>
                <w:color w:val="000000"/>
                <w:sz w:val="28"/>
                <w:szCs w:val="28"/>
                <w:lang w:val="en-GB"/>
              </w:rPr>
              <w:t>Time                                    Program</w:t>
            </w:r>
          </w:p>
        </w:tc>
      </w:tr>
      <w:tr w:rsidR="00156E8C" w:rsidRPr="009F3D96" w:rsidTr="00C66A4F">
        <w:trPr>
          <w:gridAfter w:val="2"/>
          <w:wAfter w:w="5747" w:type="dxa"/>
          <w:cantSplit/>
          <w:trHeight w:val="300"/>
        </w:trPr>
        <w:tc>
          <w:tcPr>
            <w:tcW w:w="2218" w:type="dxa"/>
          </w:tcPr>
          <w:p w:rsidR="00156E8C" w:rsidRPr="009F3D96" w:rsidRDefault="00156E8C" w:rsidP="00C66A4F">
            <w:pPr>
              <w:autoSpaceDE w:val="0"/>
              <w:autoSpaceDN w:val="0"/>
              <w:adjustRightInd w:val="0"/>
              <w:rPr>
                <w:rFonts w:ascii="Calibri" w:hAnsi="Calibri" w:cs="Calibri"/>
                <w:i/>
                <w:iCs/>
                <w:color w:val="000000"/>
                <w:sz w:val="28"/>
                <w:szCs w:val="28"/>
                <w:lang w:val="en-GB"/>
              </w:rPr>
            </w:pPr>
            <w:r w:rsidRPr="009F3D96">
              <w:rPr>
                <w:rFonts w:ascii="Calibri" w:hAnsi="Calibri" w:cs="Calibri"/>
                <w:i/>
                <w:iCs/>
                <w:color w:val="000000"/>
                <w:sz w:val="28"/>
                <w:szCs w:val="28"/>
                <w:lang w:val="en-GB"/>
              </w:rPr>
              <w:t>Monday 3 February</w:t>
            </w:r>
          </w:p>
        </w:tc>
      </w:tr>
      <w:tr w:rsidR="00156E8C" w:rsidRPr="007A701D" w:rsidTr="00C66A4F">
        <w:trPr>
          <w:gridAfter w:val="1"/>
          <w:wAfter w:w="77" w:type="dxa"/>
          <w:cantSplit/>
          <w:trHeight w:val="251"/>
        </w:trPr>
        <w:tc>
          <w:tcPr>
            <w:tcW w:w="2218" w:type="dxa"/>
          </w:tcPr>
          <w:p w:rsidR="00156E8C" w:rsidRPr="009F3D96" w:rsidRDefault="00156E8C" w:rsidP="00C66A4F">
            <w:pPr>
              <w:autoSpaceDE w:val="0"/>
              <w:autoSpaceDN w:val="0"/>
              <w:adjustRightInd w:val="0"/>
              <w:rPr>
                <w:rFonts w:ascii="Calibri" w:hAnsi="Calibri" w:cs="Calibri"/>
                <w:color w:val="000000"/>
                <w:sz w:val="28"/>
                <w:szCs w:val="28"/>
                <w:lang w:val="en-GB"/>
              </w:rPr>
            </w:pPr>
            <w:r>
              <w:rPr>
                <w:rFonts w:ascii="Calibri" w:hAnsi="Calibri" w:cs="Calibri"/>
                <w:color w:val="000000"/>
                <w:sz w:val="28"/>
                <w:szCs w:val="28"/>
                <w:lang w:val="en-GB"/>
              </w:rPr>
              <w:t>4 pm</w:t>
            </w:r>
            <w:r w:rsidRPr="009F3D96">
              <w:rPr>
                <w:rFonts w:ascii="Calibri" w:hAnsi="Calibri" w:cs="Calibri"/>
                <w:color w:val="000000"/>
                <w:sz w:val="28"/>
                <w:szCs w:val="28"/>
                <w:lang w:val="en-GB"/>
              </w:rPr>
              <w:t xml:space="preserve"> </w:t>
            </w:r>
            <w:r>
              <w:rPr>
                <w:rFonts w:ascii="Calibri" w:hAnsi="Calibri" w:cs="Calibri"/>
                <w:color w:val="000000"/>
                <w:sz w:val="28"/>
                <w:szCs w:val="28"/>
                <w:lang w:val="en-GB"/>
              </w:rPr>
              <w:t>–</w:t>
            </w:r>
            <w:r w:rsidRPr="009F3D96">
              <w:rPr>
                <w:rFonts w:ascii="Calibri" w:hAnsi="Calibri" w:cs="Calibri"/>
                <w:color w:val="000000"/>
                <w:sz w:val="28"/>
                <w:szCs w:val="28"/>
                <w:lang w:val="en-GB"/>
              </w:rPr>
              <w:t xml:space="preserve"> </w:t>
            </w:r>
            <w:r>
              <w:rPr>
                <w:rFonts w:ascii="Calibri" w:hAnsi="Calibri" w:cs="Calibri"/>
                <w:color w:val="000000"/>
                <w:sz w:val="28"/>
                <w:szCs w:val="28"/>
                <w:lang w:val="en-GB"/>
              </w:rPr>
              <w:t>9 pm</w:t>
            </w:r>
          </w:p>
        </w:tc>
        <w:tc>
          <w:tcPr>
            <w:tcW w:w="5670" w:type="dxa"/>
          </w:tcPr>
          <w:p w:rsidR="00156E8C" w:rsidRPr="009F3D96" w:rsidRDefault="00156E8C" w:rsidP="00C66A4F">
            <w:pPr>
              <w:autoSpaceDE w:val="0"/>
              <w:autoSpaceDN w:val="0"/>
              <w:adjustRightInd w:val="0"/>
              <w:rPr>
                <w:rFonts w:ascii="Calibri" w:hAnsi="Calibri" w:cs="Calibri"/>
                <w:color w:val="000000"/>
                <w:sz w:val="28"/>
                <w:szCs w:val="28"/>
                <w:lang w:val="en-GB"/>
              </w:rPr>
            </w:pPr>
            <w:r w:rsidRPr="009F3D96">
              <w:rPr>
                <w:rFonts w:ascii="Calibri" w:hAnsi="Calibri" w:cs="Calibri"/>
                <w:color w:val="000000"/>
                <w:sz w:val="28"/>
                <w:szCs w:val="28"/>
                <w:lang w:val="en-GB"/>
              </w:rPr>
              <w:t>Registration desk open</w:t>
            </w:r>
          </w:p>
        </w:tc>
      </w:tr>
      <w:tr w:rsidR="00156E8C" w:rsidRPr="007A701D" w:rsidTr="00C66A4F">
        <w:trPr>
          <w:gridAfter w:val="1"/>
          <w:wAfter w:w="77" w:type="dxa"/>
          <w:cantSplit/>
          <w:trHeight w:val="259"/>
        </w:trPr>
        <w:tc>
          <w:tcPr>
            <w:tcW w:w="2218" w:type="dxa"/>
          </w:tcPr>
          <w:p w:rsidR="00156E8C" w:rsidRPr="009F3D96" w:rsidRDefault="00156E8C" w:rsidP="00C66A4F">
            <w:pPr>
              <w:autoSpaceDE w:val="0"/>
              <w:autoSpaceDN w:val="0"/>
              <w:adjustRightInd w:val="0"/>
              <w:rPr>
                <w:rFonts w:ascii="Calibri" w:hAnsi="Calibri" w:cs="Calibri"/>
                <w:color w:val="000000"/>
                <w:sz w:val="28"/>
                <w:szCs w:val="28"/>
                <w:lang w:val="en-GB"/>
              </w:rPr>
            </w:pPr>
            <w:r>
              <w:rPr>
                <w:rFonts w:ascii="Calibri" w:hAnsi="Calibri" w:cs="Calibri"/>
                <w:color w:val="000000"/>
                <w:sz w:val="28"/>
                <w:szCs w:val="28"/>
                <w:lang w:val="en-GB"/>
              </w:rPr>
              <w:t>4 pm</w:t>
            </w:r>
            <w:r w:rsidRPr="009F3D96">
              <w:rPr>
                <w:rFonts w:ascii="Calibri" w:hAnsi="Calibri" w:cs="Calibri"/>
                <w:color w:val="000000"/>
                <w:sz w:val="28"/>
                <w:szCs w:val="28"/>
                <w:lang w:val="en-GB"/>
              </w:rPr>
              <w:t xml:space="preserve"> </w:t>
            </w:r>
            <w:r>
              <w:rPr>
                <w:rFonts w:ascii="Calibri" w:hAnsi="Calibri" w:cs="Calibri"/>
                <w:color w:val="000000"/>
                <w:sz w:val="28"/>
                <w:szCs w:val="28"/>
                <w:lang w:val="en-GB"/>
              </w:rPr>
              <w:t>–</w:t>
            </w:r>
            <w:r w:rsidRPr="009F3D96">
              <w:rPr>
                <w:rFonts w:ascii="Calibri" w:hAnsi="Calibri" w:cs="Calibri"/>
                <w:color w:val="000000"/>
                <w:sz w:val="28"/>
                <w:szCs w:val="28"/>
                <w:lang w:val="en-GB"/>
              </w:rPr>
              <w:t xml:space="preserve"> </w:t>
            </w:r>
            <w:r>
              <w:rPr>
                <w:rFonts w:ascii="Calibri" w:hAnsi="Calibri" w:cs="Calibri"/>
                <w:color w:val="000000"/>
                <w:sz w:val="28"/>
                <w:szCs w:val="28"/>
                <w:lang w:val="en-GB"/>
              </w:rPr>
              <w:t>10 pm</w:t>
            </w:r>
          </w:p>
        </w:tc>
        <w:tc>
          <w:tcPr>
            <w:tcW w:w="5670" w:type="dxa"/>
          </w:tcPr>
          <w:p w:rsidR="00156E8C" w:rsidRPr="009F3D96" w:rsidRDefault="00156E8C" w:rsidP="00C66A4F">
            <w:pPr>
              <w:autoSpaceDE w:val="0"/>
              <w:autoSpaceDN w:val="0"/>
              <w:adjustRightInd w:val="0"/>
              <w:rPr>
                <w:rFonts w:ascii="Calibri" w:hAnsi="Calibri" w:cs="Calibri"/>
                <w:color w:val="000000"/>
                <w:sz w:val="28"/>
                <w:szCs w:val="28"/>
                <w:lang w:val="en-GB"/>
              </w:rPr>
            </w:pPr>
            <w:r w:rsidRPr="009F3D96">
              <w:rPr>
                <w:rFonts w:ascii="Calibri" w:hAnsi="Calibri" w:cs="Calibri"/>
                <w:color w:val="000000"/>
                <w:sz w:val="28"/>
                <w:szCs w:val="28"/>
                <w:lang w:val="en-GB"/>
              </w:rPr>
              <w:t>Arrival of WSB and other participants</w:t>
            </w:r>
            <w:r>
              <w:rPr>
                <w:rFonts w:ascii="Calibri" w:hAnsi="Calibri" w:cs="Calibri"/>
                <w:color w:val="000000"/>
                <w:sz w:val="28"/>
                <w:szCs w:val="28"/>
                <w:lang w:val="en-GB"/>
              </w:rPr>
              <w:t>, mounting of exhibition</w:t>
            </w:r>
          </w:p>
        </w:tc>
      </w:tr>
      <w:tr w:rsidR="00156E8C" w:rsidRPr="007A701D" w:rsidTr="00C66A4F">
        <w:trPr>
          <w:gridAfter w:val="1"/>
          <w:wAfter w:w="77" w:type="dxa"/>
          <w:cantSplit/>
          <w:trHeight w:val="300"/>
        </w:trPr>
        <w:tc>
          <w:tcPr>
            <w:tcW w:w="7888" w:type="dxa"/>
            <w:gridSpan w:val="2"/>
          </w:tcPr>
          <w:p w:rsidR="00156E8C" w:rsidRPr="009F3D96" w:rsidRDefault="00156E8C" w:rsidP="00C66A4F">
            <w:pPr>
              <w:autoSpaceDE w:val="0"/>
              <w:autoSpaceDN w:val="0"/>
              <w:adjustRightInd w:val="0"/>
              <w:rPr>
                <w:rFonts w:ascii="Calibri" w:hAnsi="Calibri" w:cs="Calibri"/>
                <w:color w:val="000000"/>
                <w:sz w:val="28"/>
                <w:szCs w:val="28"/>
                <w:lang w:val="en-GB"/>
              </w:rPr>
            </w:pPr>
          </w:p>
        </w:tc>
      </w:tr>
      <w:tr w:rsidR="00156E8C" w:rsidRPr="009F3D96" w:rsidTr="00C66A4F">
        <w:trPr>
          <w:gridAfter w:val="2"/>
          <w:wAfter w:w="5747" w:type="dxa"/>
          <w:cantSplit/>
          <w:trHeight w:val="300"/>
        </w:trPr>
        <w:tc>
          <w:tcPr>
            <w:tcW w:w="2218" w:type="dxa"/>
          </w:tcPr>
          <w:p w:rsidR="00156E8C" w:rsidRPr="009F3D96" w:rsidRDefault="00156E8C" w:rsidP="00C66A4F">
            <w:pPr>
              <w:autoSpaceDE w:val="0"/>
              <w:autoSpaceDN w:val="0"/>
              <w:adjustRightInd w:val="0"/>
              <w:rPr>
                <w:rFonts w:ascii="Calibri" w:hAnsi="Calibri" w:cs="Calibri"/>
                <w:i/>
                <w:iCs/>
                <w:color w:val="000000"/>
                <w:sz w:val="28"/>
                <w:szCs w:val="28"/>
                <w:lang w:val="en-GB"/>
              </w:rPr>
            </w:pPr>
            <w:r w:rsidRPr="009F3D96">
              <w:rPr>
                <w:rFonts w:ascii="Calibri" w:hAnsi="Calibri" w:cs="Calibri"/>
                <w:i/>
                <w:iCs/>
                <w:color w:val="000000"/>
                <w:sz w:val="28"/>
                <w:szCs w:val="28"/>
                <w:lang w:val="en-GB"/>
              </w:rPr>
              <w:t>Tuesday 4 February</w:t>
            </w:r>
          </w:p>
        </w:tc>
      </w:tr>
      <w:tr w:rsidR="00156E8C" w:rsidRPr="007A701D" w:rsidTr="00C66A4F">
        <w:trPr>
          <w:gridAfter w:val="1"/>
          <w:wAfter w:w="77" w:type="dxa"/>
          <w:cantSplit/>
          <w:trHeight w:val="300"/>
        </w:trPr>
        <w:tc>
          <w:tcPr>
            <w:tcW w:w="2218" w:type="dxa"/>
          </w:tcPr>
          <w:p w:rsidR="00156E8C" w:rsidRPr="009F3D96" w:rsidRDefault="00156E8C" w:rsidP="00C66A4F">
            <w:pPr>
              <w:autoSpaceDE w:val="0"/>
              <w:autoSpaceDN w:val="0"/>
              <w:adjustRightInd w:val="0"/>
              <w:rPr>
                <w:rFonts w:ascii="Calibri" w:hAnsi="Calibri" w:cs="Calibri"/>
                <w:color w:val="000000"/>
                <w:sz w:val="28"/>
                <w:szCs w:val="28"/>
                <w:lang w:val="en-GB"/>
              </w:rPr>
            </w:pPr>
            <w:r w:rsidRPr="009F3D96">
              <w:rPr>
                <w:rFonts w:ascii="Calibri" w:hAnsi="Calibri" w:cs="Calibri"/>
                <w:color w:val="000000"/>
                <w:sz w:val="28"/>
                <w:szCs w:val="28"/>
                <w:lang w:val="en-GB"/>
              </w:rPr>
              <w:t>9</w:t>
            </w:r>
            <w:r>
              <w:rPr>
                <w:rFonts w:ascii="Calibri" w:hAnsi="Calibri" w:cs="Calibri"/>
                <w:color w:val="000000"/>
                <w:sz w:val="28"/>
                <w:szCs w:val="28"/>
                <w:lang w:val="en-GB"/>
              </w:rPr>
              <w:t xml:space="preserve"> am</w:t>
            </w:r>
            <w:r w:rsidRPr="009F3D96">
              <w:rPr>
                <w:rFonts w:ascii="Calibri" w:hAnsi="Calibri" w:cs="Calibri"/>
                <w:color w:val="000000"/>
                <w:sz w:val="28"/>
                <w:szCs w:val="28"/>
                <w:lang w:val="en-GB"/>
              </w:rPr>
              <w:t>-</w:t>
            </w:r>
            <w:r>
              <w:rPr>
                <w:rFonts w:ascii="Calibri" w:hAnsi="Calibri" w:cs="Calibri"/>
                <w:color w:val="000000"/>
                <w:sz w:val="28"/>
                <w:szCs w:val="28"/>
                <w:lang w:val="en-GB"/>
              </w:rPr>
              <w:t>7 pm</w:t>
            </w:r>
          </w:p>
        </w:tc>
        <w:tc>
          <w:tcPr>
            <w:tcW w:w="5670" w:type="dxa"/>
          </w:tcPr>
          <w:p w:rsidR="00156E8C" w:rsidRPr="009F3D96" w:rsidRDefault="00156E8C" w:rsidP="00C66A4F">
            <w:pPr>
              <w:autoSpaceDE w:val="0"/>
              <w:autoSpaceDN w:val="0"/>
              <w:adjustRightInd w:val="0"/>
              <w:rPr>
                <w:rFonts w:ascii="Calibri" w:hAnsi="Calibri" w:cs="Calibri"/>
                <w:color w:val="000000"/>
                <w:sz w:val="28"/>
                <w:szCs w:val="28"/>
                <w:lang w:val="en-GB"/>
              </w:rPr>
            </w:pPr>
            <w:r w:rsidRPr="009F3D96">
              <w:rPr>
                <w:rFonts w:ascii="Calibri" w:hAnsi="Calibri" w:cs="Calibri"/>
                <w:color w:val="000000"/>
                <w:sz w:val="28"/>
                <w:szCs w:val="28"/>
                <w:lang w:val="en-GB"/>
              </w:rPr>
              <w:t>Registration desk open</w:t>
            </w:r>
          </w:p>
        </w:tc>
      </w:tr>
      <w:tr w:rsidR="00156E8C" w:rsidRPr="007A701D" w:rsidTr="00C66A4F">
        <w:trPr>
          <w:gridAfter w:val="1"/>
          <w:wAfter w:w="77" w:type="dxa"/>
          <w:cantSplit/>
          <w:trHeight w:val="300"/>
        </w:trPr>
        <w:tc>
          <w:tcPr>
            <w:tcW w:w="2218" w:type="dxa"/>
          </w:tcPr>
          <w:p w:rsidR="00156E8C" w:rsidRPr="009F3D96" w:rsidRDefault="00156E8C" w:rsidP="00C66A4F">
            <w:pPr>
              <w:autoSpaceDE w:val="0"/>
              <w:autoSpaceDN w:val="0"/>
              <w:adjustRightInd w:val="0"/>
              <w:rPr>
                <w:rFonts w:ascii="Calibri" w:hAnsi="Calibri" w:cs="Calibri"/>
                <w:color w:val="000000"/>
                <w:sz w:val="28"/>
                <w:szCs w:val="28"/>
                <w:lang w:val="en-GB"/>
              </w:rPr>
            </w:pPr>
            <w:r w:rsidRPr="009F3D96">
              <w:rPr>
                <w:rFonts w:ascii="Calibri" w:hAnsi="Calibri" w:cs="Calibri"/>
                <w:color w:val="000000"/>
                <w:sz w:val="28"/>
                <w:szCs w:val="28"/>
                <w:lang w:val="en-GB"/>
              </w:rPr>
              <w:t>9.30</w:t>
            </w:r>
            <w:r>
              <w:rPr>
                <w:rFonts w:ascii="Calibri" w:hAnsi="Calibri" w:cs="Calibri"/>
                <w:color w:val="000000"/>
                <w:sz w:val="28"/>
                <w:szCs w:val="28"/>
                <w:lang w:val="en-GB"/>
              </w:rPr>
              <w:t xml:space="preserve"> am</w:t>
            </w:r>
            <w:r w:rsidRPr="009F3D96">
              <w:rPr>
                <w:rFonts w:ascii="Calibri" w:hAnsi="Calibri" w:cs="Calibri"/>
                <w:color w:val="000000"/>
                <w:sz w:val="28"/>
                <w:szCs w:val="28"/>
                <w:lang w:val="en-GB"/>
              </w:rPr>
              <w:t>-1</w:t>
            </w:r>
            <w:r>
              <w:rPr>
                <w:rFonts w:ascii="Calibri" w:hAnsi="Calibri" w:cs="Calibri"/>
                <w:color w:val="000000"/>
                <w:sz w:val="28"/>
                <w:szCs w:val="28"/>
                <w:lang w:val="en-GB"/>
              </w:rPr>
              <w:t>6 pm</w:t>
            </w:r>
          </w:p>
        </w:tc>
        <w:tc>
          <w:tcPr>
            <w:tcW w:w="5670" w:type="dxa"/>
          </w:tcPr>
          <w:p w:rsidR="00156E8C" w:rsidRPr="009F3D96" w:rsidRDefault="00156E8C" w:rsidP="00C66A4F">
            <w:pPr>
              <w:autoSpaceDE w:val="0"/>
              <w:autoSpaceDN w:val="0"/>
              <w:adjustRightInd w:val="0"/>
              <w:rPr>
                <w:rFonts w:ascii="Calibri" w:hAnsi="Calibri" w:cs="Calibri"/>
                <w:color w:val="000000"/>
                <w:sz w:val="28"/>
                <w:szCs w:val="28"/>
                <w:lang w:val="en-GB"/>
              </w:rPr>
            </w:pPr>
            <w:r w:rsidRPr="009F3D96">
              <w:rPr>
                <w:rFonts w:ascii="Calibri" w:hAnsi="Calibri" w:cs="Calibri"/>
                <w:color w:val="000000"/>
                <w:sz w:val="28"/>
                <w:szCs w:val="28"/>
                <w:lang w:val="en-GB"/>
              </w:rPr>
              <w:t>WSB11</w:t>
            </w:r>
          </w:p>
        </w:tc>
      </w:tr>
      <w:tr w:rsidR="00156E8C" w:rsidRPr="007A701D" w:rsidTr="00C66A4F">
        <w:trPr>
          <w:gridAfter w:val="1"/>
          <w:wAfter w:w="77" w:type="dxa"/>
          <w:cantSplit/>
          <w:trHeight w:val="300"/>
        </w:trPr>
        <w:tc>
          <w:tcPr>
            <w:tcW w:w="2218" w:type="dxa"/>
          </w:tcPr>
          <w:p w:rsidR="00156E8C" w:rsidRPr="009F3D96" w:rsidRDefault="00156E8C" w:rsidP="00C66A4F">
            <w:pPr>
              <w:autoSpaceDE w:val="0"/>
              <w:autoSpaceDN w:val="0"/>
              <w:adjustRightInd w:val="0"/>
              <w:rPr>
                <w:rFonts w:ascii="Calibri" w:hAnsi="Calibri" w:cs="Calibri"/>
                <w:color w:val="000000"/>
                <w:sz w:val="28"/>
                <w:szCs w:val="28"/>
                <w:lang w:val="en-GB"/>
              </w:rPr>
            </w:pPr>
            <w:r w:rsidRPr="009F3D96">
              <w:rPr>
                <w:rFonts w:ascii="Calibri" w:hAnsi="Calibri" w:cs="Calibri"/>
                <w:color w:val="000000"/>
                <w:sz w:val="28"/>
                <w:szCs w:val="28"/>
                <w:lang w:val="en-GB"/>
              </w:rPr>
              <w:t>12</w:t>
            </w:r>
            <w:r>
              <w:rPr>
                <w:rFonts w:ascii="Calibri" w:hAnsi="Calibri" w:cs="Calibri"/>
                <w:color w:val="000000"/>
                <w:sz w:val="28"/>
                <w:szCs w:val="28"/>
                <w:lang w:val="en-GB"/>
              </w:rPr>
              <w:t xml:space="preserve"> am-6 pm</w:t>
            </w:r>
          </w:p>
        </w:tc>
        <w:tc>
          <w:tcPr>
            <w:tcW w:w="5670" w:type="dxa"/>
          </w:tcPr>
          <w:p w:rsidR="00156E8C" w:rsidRPr="009F3D96" w:rsidRDefault="00156E8C" w:rsidP="00C66A4F">
            <w:pPr>
              <w:autoSpaceDE w:val="0"/>
              <w:autoSpaceDN w:val="0"/>
              <w:adjustRightInd w:val="0"/>
              <w:rPr>
                <w:rFonts w:ascii="Calibri" w:hAnsi="Calibri" w:cs="Calibri"/>
                <w:color w:val="000000"/>
                <w:sz w:val="28"/>
                <w:szCs w:val="28"/>
                <w:lang w:val="en-GB"/>
              </w:rPr>
            </w:pPr>
            <w:r w:rsidRPr="009F3D96">
              <w:rPr>
                <w:rFonts w:ascii="Calibri" w:hAnsi="Calibri" w:cs="Calibri"/>
                <w:color w:val="000000"/>
                <w:sz w:val="28"/>
                <w:szCs w:val="28"/>
                <w:lang w:val="en-GB"/>
              </w:rPr>
              <w:t>Exhibition open to public</w:t>
            </w:r>
          </w:p>
          <w:p w:rsidR="00156E8C" w:rsidRDefault="00156E8C" w:rsidP="00C66A4F">
            <w:pPr>
              <w:autoSpaceDE w:val="0"/>
              <w:autoSpaceDN w:val="0"/>
              <w:adjustRightInd w:val="0"/>
              <w:rPr>
                <w:rFonts w:ascii="Calibri" w:hAnsi="Calibri" w:cs="Calibri"/>
                <w:color w:val="000000"/>
                <w:sz w:val="28"/>
                <w:szCs w:val="28"/>
                <w:lang w:val="en-GB"/>
              </w:rPr>
            </w:pPr>
            <w:r w:rsidRPr="009F3D96">
              <w:rPr>
                <w:rFonts w:ascii="Calibri" w:hAnsi="Calibri" w:cs="Calibri"/>
                <w:color w:val="000000"/>
                <w:sz w:val="28"/>
                <w:szCs w:val="28"/>
                <w:lang w:val="en-GB"/>
              </w:rPr>
              <w:t xml:space="preserve">Activities of the </w:t>
            </w:r>
            <w:proofErr w:type="spellStart"/>
            <w:r w:rsidRPr="009F3D96">
              <w:rPr>
                <w:rFonts w:ascii="Calibri" w:hAnsi="Calibri" w:cs="Calibri"/>
                <w:color w:val="000000"/>
                <w:sz w:val="28"/>
                <w:szCs w:val="28"/>
                <w:lang w:val="en-GB"/>
              </w:rPr>
              <w:t>Wadden</w:t>
            </w:r>
            <w:proofErr w:type="spellEnd"/>
            <w:r w:rsidRPr="009F3D96">
              <w:rPr>
                <w:rFonts w:ascii="Calibri" w:hAnsi="Calibri" w:cs="Calibri"/>
                <w:color w:val="000000"/>
                <w:sz w:val="28"/>
                <w:szCs w:val="28"/>
                <w:lang w:val="en-GB"/>
              </w:rPr>
              <w:t xml:space="preserve"> Sea Interpreter Forum and IWSS for the broader public</w:t>
            </w:r>
          </w:p>
          <w:p w:rsidR="00156E8C" w:rsidRPr="009F3D96" w:rsidRDefault="00156E8C" w:rsidP="00C66A4F">
            <w:pPr>
              <w:autoSpaceDE w:val="0"/>
              <w:autoSpaceDN w:val="0"/>
              <w:adjustRightInd w:val="0"/>
              <w:rPr>
                <w:rFonts w:ascii="Calibri" w:hAnsi="Calibri" w:cs="Calibri"/>
                <w:color w:val="000000"/>
                <w:sz w:val="28"/>
                <w:szCs w:val="28"/>
                <w:lang w:val="en-GB"/>
              </w:rPr>
            </w:pPr>
          </w:p>
        </w:tc>
      </w:tr>
      <w:tr w:rsidR="00156E8C" w:rsidRPr="007A701D" w:rsidTr="00C66A4F">
        <w:trPr>
          <w:gridAfter w:val="1"/>
          <w:wAfter w:w="77" w:type="dxa"/>
          <w:cantSplit/>
          <w:trHeight w:val="285"/>
        </w:trPr>
        <w:tc>
          <w:tcPr>
            <w:tcW w:w="2218" w:type="dxa"/>
          </w:tcPr>
          <w:p w:rsidR="00156E8C" w:rsidRPr="009F3D96" w:rsidRDefault="00156E8C" w:rsidP="00C66A4F">
            <w:pPr>
              <w:autoSpaceDE w:val="0"/>
              <w:autoSpaceDN w:val="0"/>
              <w:adjustRightInd w:val="0"/>
              <w:rPr>
                <w:rFonts w:ascii="Calibri" w:hAnsi="Calibri" w:cs="Calibri"/>
                <w:color w:val="000000"/>
                <w:sz w:val="28"/>
                <w:szCs w:val="28"/>
                <w:lang w:val="en-GB"/>
              </w:rPr>
            </w:pPr>
            <w:r w:rsidRPr="009F3D96">
              <w:rPr>
                <w:rFonts w:ascii="Calibri" w:hAnsi="Calibri" w:cs="Calibri"/>
                <w:color w:val="000000"/>
                <w:sz w:val="28"/>
                <w:szCs w:val="28"/>
                <w:lang w:val="en-GB"/>
              </w:rPr>
              <w:t>12.30</w:t>
            </w:r>
            <w:r>
              <w:rPr>
                <w:rFonts w:ascii="Calibri" w:hAnsi="Calibri" w:cs="Calibri"/>
                <w:color w:val="000000"/>
                <w:sz w:val="28"/>
                <w:szCs w:val="28"/>
                <w:lang w:val="en-GB"/>
              </w:rPr>
              <w:t xml:space="preserve"> am</w:t>
            </w:r>
            <w:r w:rsidRPr="009F3D96">
              <w:rPr>
                <w:rFonts w:ascii="Calibri" w:hAnsi="Calibri" w:cs="Calibri"/>
                <w:color w:val="000000"/>
                <w:sz w:val="28"/>
                <w:szCs w:val="28"/>
                <w:lang w:val="en-GB"/>
              </w:rPr>
              <w:t>-1.15</w:t>
            </w:r>
            <w:r>
              <w:rPr>
                <w:rFonts w:ascii="Calibri" w:hAnsi="Calibri" w:cs="Calibri"/>
                <w:color w:val="000000"/>
                <w:sz w:val="28"/>
                <w:szCs w:val="28"/>
                <w:lang w:val="en-GB"/>
              </w:rPr>
              <w:t xml:space="preserve"> pm</w:t>
            </w:r>
          </w:p>
        </w:tc>
        <w:tc>
          <w:tcPr>
            <w:tcW w:w="5670" w:type="dxa"/>
          </w:tcPr>
          <w:p w:rsidR="00156E8C" w:rsidRPr="009F3D96" w:rsidRDefault="00156E8C" w:rsidP="00C66A4F">
            <w:pPr>
              <w:autoSpaceDE w:val="0"/>
              <w:autoSpaceDN w:val="0"/>
              <w:adjustRightInd w:val="0"/>
              <w:rPr>
                <w:rFonts w:ascii="Calibri" w:hAnsi="Calibri" w:cs="Calibri"/>
                <w:color w:val="000000"/>
                <w:sz w:val="28"/>
                <w:szCs w:val="28"/>
                <w:lang w:val="en-GB"/>
              </w:rPr>
            </w:pPr>
            <w:r w:rsidRPr="009F3D96">
              <w:rPr>
                <w:rFonts w:ascii="Calibri" w:hAnsi="Calibri" w:cs="Calibri"/>
                <w:color w:val="000000"/>
                <w:sz w:val="28"/>
                <w:szCs w:val="28"/>
                <w:lang w:val="en-GB"/>
              </w:rPr>
              <w:t>Lunch</w:t>
            </w:r>
          </w:p>
        </w:tc>
      </w:tr>
      <w:tr w:rsidR="00156E8C" w:rsidRPr="007A701D" w:rsidTr="00C66A4F">
        <w:trPr>
          <w:gridAfter w:val="1"/>
          <w:wAfter w:w="77" w:type="dxa"/>
          <w:cantSplit/>
          <w:trHeight w:val="273"/>
        </w:trPr>
        <w:tc>
          <w:tcPr>
            <w:tcW w:w="2218" w:type="dxa"/>
          </w:tcPr>
          <w:p w:rsidR="00156E8C" w:rsidRPr="009F3D96" w:rsidRDefault="00156E8C" w:rsidP="00C66A4F">
            <w:pPr>
              <w:autoSpaceDE w:val="0"/>
              <w:autoSpaceDN w:val="0"/>
              <w:adjustRightInd w:val="0"/>
              <w:rPr>
                <w:rFonts w:ascii="Calibri" w:hAnsi="Calibri" w:cs="Calibri"/>
                <w:color w:val="000000"/>
                <w:sz w:val="28"/>
                <w:szCs w:val="28"/>
                <w:lang w:val="en-GB"/>
              </w:rPr>
            </w:pPr>
            <w:r>
              <w:rPr>
                <w:rFonts w:ascii="Calibri" w:hAnsi="Calibri" w:cs="Calibri"/>
                <w:color w:val="000000"/>
                <w:sz w:val="28"/>
                <w:szCs w:val="28"/>
                <w:lang w:val="en-GB"/>
              </w:rPr>
              <w:t>4 pm</w:t>
            </w:r>
            <w:r w:rsidRPr="009F3D96">
              <w:rPr>
                <w:rFonts w:ascii="Calibri" w:hAnsi="Calibri" w:cs="Calibri"/>
                <w:color w:val="000000"/>
                <w:sz w:val="28"/>
                <w:szCs w:val="28"/>
                <w:lang w:val="en-GB"/>
              </w:rPr>
              <w:t>-</w:t>
            </w:r>
            <w:r>
              <w:rPr>
                <w:rFonts w:ascii="Calibri" w:hAnsi="Calibri" w:cs="Calibri"/>
                <w:color w:val="000000"/>
                <w:sz w:val="28"/>
                <w:szCs w:val="28"/>
                <w:lang w:val="en-GB"/>
              </w:rPr>
              <w:t>4.30 pm</w:t>
            </w:r>
          </w:p>
        </w:tc>
        <w:tc>
          <w:tcPr>
            <w:tcW w:w="5670" w:type="dxa"/>
          </w:tcPr>
          <w:p w:rsidR="00156E8C" w:rsidRPr="009F3D96" w:rsidRDefault="00156E8C" w:rsidP="00C66A4F">
            <w:pPr>
              <w:autoSpaceDE w:val="0"/>
              <w:autoSpaceDN w:val="0"/>
              <w:adjustRightInd w:val="0"/>
              <w:rPr>
                <w:rFonts w:ascii="Calibri" w:hAnsi="Calibri" w:cs="Calibri"/>
                <w:color w:val="000000"/>
                <w:sz w:val="28"/>
                <w:szCs w:val="28"/>
                <w:lang w:val="en-GB"/>
              </w:rPr>
            </w:pPr>
            <w:r w:rsidRPr="009F3D96">
              <w:rPr>
                <w:rFonts w:ascii="Calibri" w:hAnsi="Calibri" w:cs="Calibri"/>
                <w:color w:val="000000"/>
                <w:sz w:val="28"/>
                <w:szCs w:val="28"/>
                <w:lang w:val="en-GB"/>
              </w:rPr>
              <w:t>Coffee break</w:t>
            </w:r>
          </w:p>
        </w:tc>
      </w:tr>
      <w:tr w:rsidR="00156E8C" w:rsidRPr="007A701D" w:rsidTr="00C66A4F">
        <w:trPr>
          <w:gridAfter w:val="1"/>
          <w:wAfter w:w="77" w:type="dxa"/>
          <w:cantSplit/>
          <w:trHeight w:val="279"/>
        </w:trPr>
        <w:tc>
          <w:tcPr>
            <w:tcW w:w="2218" w:type="dxa"/>
          </w:tcPr>
          <w:p w:rsidR="00156E8C" w:rsidRPr="009F3D96" w:rsidRDefault="00156E8C" w:rsidP="00C66A4F">
            <w:pPr>
              <w:autoSpaceDE w:val="0"/>
              <w:autoSpaceDN w:val="0"/>
              <w:adjustRightInd w:val="0"/>
              <w:rPr>
                <w:rFonts w:ascii="Calibri" w:hAnsi="Calibri" w:cs="Calibri"/>
                <w:color w:val="000000"/>
                <w:sz w:val="28"/>
                <w:szCs w:val="28"/>
                <w:lang w:val="en-GB"/>
              </w:rPr>
            </w:pPr>
            <w:r>
              <w:rPr>
                <w:rFonts w:ascii="Calibri" w:hAnsi="Calibri" w:cs="Calibri"/>
                <w:color w:val="000000"/>
                <w:sz w:val="28"/>
                <w:szCs w:val="28"/>
                <w:lang w:val="en-GB"/>
              </w:rPr>
              <w:t>4 pm</w:t>
            </w:r>
            <w:r w:rsidRPr="009F3D96">
              <w:rPr>
                <w:rFonts w:ascii="Calibri" w:hAnsi="Calibri" w:cs="Calibri"/>
                <w:color w:val="000000"/>
                <w:sz w:val="28"/>
                <w:szCs w:val="28"/>
                <w:lang w:val="en-GB"/>
              </w:rPr>
              <w:t>-</w:t>
            </w:r>
            <w:r>
              <w:rPr>
                <w:rFonts w:ascii="Calibri" w:hAnsi="Calibri" w:cs="Calibri"/>
                <w:color w:val="000000"/>
                <w:sz w:val="28"/>
                <w:szCs w:val="28"/>
                <w:lang w:val="en-GB"/>
              </w:rPr>
              <w:t>4.30 pm</w:t>
            </w:r>
          </w:p>
        </w:tc>
        <w:tc>
          <w:tcPr>
            <w:tcW w:w="5670" w:type="dxa"/>
          </w:tcPr>
          <w:p w:rsidR="00156E8C" w:rsidRDefault="00156E8C" w:rsidP="00C66A4F">
            <w:pPr>
              <w:autoSpaceDE w:val="0"/>
              <w:autoSpaceDN w:val="0"/>
              <w:adjustRightInd w:val="0"/>
              <w:rPr>
                <w:rFonts w:ascii="Calibri" w:hAnsi="Calibri" w:cs="Calibri"/>
                <w:color w:val="000000"/>
                <w:sz w:val="28"/>
                <w:szCs w:val="28"/>
                <w:lang w:val="en-GB"/>
              </w:rPr>
            </w:pPr>
            <w:r w:rsidRPr="009F3D96">
              <w:rPr>
                <w:rFonts w:ascii="Calibri" w:hAnsi="Calibri" w:cs="Calibri"/>
                <w:color w:val="000000"/>
                <w:sz w:val="28"/>
                <w:szCs w:val="28"/>
                <w:lang w:val="en-GB"/>
              </w:rPr>
              <w:t>Ministers arrive,</w:t>
            </w:r>
            <w:r>
              <w:rPr>
                <w:rFonts w:ascii="Calibri" w:hAnsi="Calibri" w:cs="Calibri"/>
                <w:color w:val="000000"/>
                <w:sz w:val="28"/>
                <w:szCs w:val="28"/>
                <w:lang w:val="en-GB"/>
              </w:rPr>
              <w:t xml:space="preserve"> welcomed by the mayor of </w:t>
            </w:r>
            <w:proofErr w:type="spellStart"/>
            <w:r>
              <w:rPr>
                <w:rFonts w:ascii="Calibri" w:hAnsi="Calibri" w:cs="Calibri"/>
                <w:color w:val="000000"/>
                <w:sz w:val="28"/>
                <w:szCs w:val="28"/>
                <w:lang w:val="en-GB"/>
              </w:rPr>
              <w:t>Tønder</w:t>
            </w:r>
            <w:proofErr w:type="spellEnd"/>
            <w:r>
              <w:rPr>
                <w:rFonts w:ascii="Calibri" w:hAnsi="Calibri" w:cs="Calibri"/>
                <w:color w:val="000000"/>
                <w:sz w:val="28"/>
                <w:szCs w:val="28"/>
                <w:lang w:val="en-GB"/>
              </w:rPr>
              <w:t xml:space="preserve"> </w:t>
            </w:r>
            <w:proofErr w:type="spellStart"/>
            <w:r>
              <w:rPr>
                <w:rFonts w:ascii="Calibri" w:hAnsi="Calibri" w:cs="Calibri"/>
                <w:color w:val="000000"/>
                <w:sz w:val="28"/>
                <w:szCs w:val="28"/>
                <w:lang w:val="en-GB"/>
              </w:rPr>
              <w:t>Laurids</w:t>
            </w:r>
            <w:proofErr w:type="spellEnd"/>
            <w:r>
              <w:rPr>
                <w:rFonts w:ascii="Calibri" w:hAnsi="Calibri" w:cs="Calibri"/>
                <w:color w:val="000000"/>
                <w:sz w:val="28"/>
                <w:szCs w:val="28"/>
                <w:lang w:val="en-GB"/>
              </w:rPr>
              <w:t xml:space="preserve"> </w:t>
            </w:r>
            <w:proofErr w:type="spellStart"/>
            <w:r>
              <w:rPr>
                <w:rFonts w:ascii="Calibri" w:hAnsi="Calibri" w:cs="Calibri"/>
                <w:color w:val="000000"/>
                <w:sz w:val="28"/>
                <w:szCs w:val="28"/>
                <w:lang w:val="en-GB"/>
              </w:rPr>
              <w:t>Rudebeck</w:t>
            </w:r>
            <w:proofErr w:type="spellEnd"/>
          </w:p>
          <w:p w:rsidR="00156E8C" w:rsidRDefault="00156E8C" w:rsidP="00C66A4F">
            <w:pPr>
              <w:autoSpaceDE w:val="0"/>
              <w:autoSpaceDN w:val="0"/>
              <w:adjustRightInd w:val="0"/>
              <w:rPr>
                <w:rFonts w:ascii="Calibri" w:hAnsi="Calibri" w:cs="Calibri"/>
                <w:color w:val="000000"/>
                <w:sz w:val="28"/>
                <w:szCs w:val="28"/>
                <w:lang w:val="en-GB"/>
              </w:rPr>
            </w:pPr>
            <w:r>
              <w:rPr>
                <w:rFonts w:ascii="Calibri" w:hAnsi="Calibri" w:cs="Calibri"/>
                <w:color w:val="000000"/>
                <w:sz w:val="28"/>
                <w:szCs w:val="28"/>
                <w:lang w:val="en-GB"/>
              </w:rPr>
              <w:t xml:space="preserve">Opening of conference and exhibition by the Danish minister Ida </w:t>
            </w:r>
            <w:proofErr w:type="spellStart"/>
            <w:r>
              <w:rPr>
                <w:rFonts w:ascii="Calibri" w:hAnsi="Calibri" w:cs="Calibri"/>
                <w:color w:val="000000"/>
                <w:sz w:val="28"/>
                <w:szCs w:val="28"/>
                <w:lang w:val="en-GB"/>
              </w:rPr>
              <w:t>Auken</w:t>
            </w:r>
            <w:proofErr w:type="spellEnd"/>
          </w:p>
          <w:p w:rsidR="00156E8C" w:rsidRPr="009F3D96" w:rsidRDefault="00156E8C" w:rsidP="00C66A4F">
            <w:pPr>
              <w:autoSpaceDE w:val="0"/>
              <w:autoSpaceDN w:val="0"/>
              <w:adjustRightInd w:val="0"/>
              <w:rPr>
                <w:rFonts w:ascii="Calibri" w:hAnsi="Calibri" w:cs="Calibri"/>
                <w:color w:val="000000"/>
                <w:sz w:val="28"/>
                <w:szCs w:val="28"/>
                <w:lang w:val="en-GB"/>
              </w:rPr>
            </w:pPr>
            <w:r>
              <w:rPr>
                <w:rFonts w:ascii="Calibri" w:hAnsi="Calibri" w:cs="Calibri"/>
                <w:color w:val="000000"/>
                <w:sz w:val="28"/>
                <w:szCs w:val="28"/>
                <w:lang w:val="en-GB"/>
              </w:rPr>
              <w:t>Ministers</w:t>
            </w:r>
            <w:r w:rsidRPr="009F3D96">
              <w:rPr>
                <w:rFonts w:ascii="Calibri" w:hAnsi="Calibri" w:cs="Calibri"/>
                <w:color w:val="000000"/>
                <w:sz w:val="28"/>
                <w:szCs w:val="28"/>
                <w:lang w:val="en-GB"/>
              </w:rPr>
              <w:t xml:space="preserve"> </w:t>
            </w:r>
            <w:r>
              <w:rPr>
                <w:rFonts w:ascii="Calibri" w:hAnsi="Calibri" w:cs="Calibri"/>
                <w:color w:val="000000"/>
                <w:sz w:val="28"/>
                <w:szCs w:val="28"/>
                <w:lang w:val="en-GB"/>
              </w:rPr>
              <w:t>informal meet and greet</w:t>
            </w:r>
          </w:p>
        </w:tc>
      </w:tr>
      <w:tr w:rsidR="00156E8C" w:rsidRPr="007A701D" w:rsidTr="00C66A4F">
        <w:trPr>
          <w:gridAfter w:val="1"/>
          <w:wAfter w:w="77" w:type="dxa"/>
          <w:cantSplit/>
          <w:trHeight w:val="279"/>
        </w:trPr>
        <w:tc>
          <w:tcPr>
            <w:tcW w:w="2218" w:type="dxa"/>
          </w:tcPr>
          <w:p w:rsidR="00156E8C" w:rsidRPr="009F3D96" w:rsidRDefault="00156E8C" w:rsidP="00C66A4F">
            <w:pPr>
              <w:autoSpaceDE w:val="0"/>
              <w:autoSpaceDN w:val="0"/>
              <w:adjustRightInd w:val="0"/>
              <w:rPr>
                <w:rFonts w:ascii="Calibri" w:hAnsi="Calibri" w:cs="Calibri"/>
                <w:color w:val="000000"/>
                <w:sz w:val="28"/>
                <w:szCs w:val="28"/>
                <w:lang w:val="en-GB"/>
              </w:rPr>
            </w:pPr>
            <w:r>
              <w:rPr>
                <w:rFonts w:ascii="Calibri" w:hAnsi="Calibri" w:cs="Calibri"/>
                <w:color w:val="000000"/>
                <w:sz w:val="28"/>
                <w:szCs w:val="28"/>
                <w:lang w:val="en-GB"/>
              </w:rPr>
              <w:t>4.30 pm</w:t>
            </w:r>
            <w:r w:rsidRPr="009F3D96">
              <w:rPr>
                <w:rFonts w:ascii="Calibri" w:hAnsi="Calibri" w:cs="Calibri"/>
                <w:color w:val="000000"/>
                <w:sz w:val="28"/>
                <w:szCs w:val="28"/>
                <w:lang w:val="en-GB"/>
              </w:rPr>
              <w:t>-</w:t>
            </w:r>
            <w:r>
              <w:rPr>
                <w:rFonts w:ascii="Calibri" w:hAnsi="Calibri" w:cs="Calibri"/>
                <w:color w:val="000000"/>
                <w:sz w:val="28"/>
                <w:szCs w:val="28"/>
                <w:lang w:val="en-GB"/>
              </w:rPr>
              <w:t>5.</w:t>
            </w:r>
            <w:r w:rsidRPr="009F3D96">
              <w:rPr>
                <w:rFonts w:ascii="Calibri" w:hAnsi="Calibri" w:cs="Calibri"/>
                <w:color w:val="000000"/>
                <w:sz w:val="28"/>
                <w:szCs w:val="28"/>
                <w:lang w:val="en-GB"/>
              </w:rPr>
              <w:t>30</w:t>
            </w:r>
            <w:r>
              <w:rPr>
                <w:rFonts w:ascii="Calibri" w:hAnsi="Calibri" w:cs="Calibri"/>
                <w:color w:val="000000"/>
                <w:sz w:val="28"/>
                <w:szCs w:val="28"/>
                <w:lang w:val="en-GB"/>
              </w:rPr>
              <w:t xml:space="preserve"> pm</w:t>
            </w:r>
          </w:p>
        </w:tc>
        <w:tc>
          <w:tcPr>
            <w:tcW w:w="5670" w:type="dxa"/>
          </w:tcPr>
          <w:p w:rsidR="00156E8C" w:rsidRPr="009F3D96" w:rsidRDefault="00156E8C" w:rsidP="00C66A4F">
            <w:pPr>
              <w:autoSpaceDE w:val="0"/>
              <w:autoSpaceDN w:val="0"/>
              <w:adjustRightInd w:val="0"/>
              <w:rPr>
                <w:rFonts w:ascii="Calibri" w:hAnsi="Calibri" w:cs="Calibri"/>
                <w:color w:val="000000"/>
                <w:sz w:val="28"/>
                <w:szCs w:val="28"/>
                <w:lang w:val="en-GB"/>
              </w:rPr>
            </w:pPr>
            <w:r>
              <w:rPr>
                <w:rFonts w:ascii="Calibri" w:hAnsi="Calibri" w:cs="Calibri"/>
                <w:color w:val="000000"/>
                <w:sz w:val="28"/>
                <w:szCs w:val="28"/>
                <w:lang w:val="en-GB"/>
              </w:rPr>
              <w:t>National d</w:t>
            </w:r>
            <w:r w:rsidRPr="009F3D96">
              <w:rPr>
                <w:rFonts w:ascii="Calibri" w:hAnsi="Calibri" w:cs="Calibri"/>
                <w:color w:val="000000"/>
                <w:sz w:val="28"/>
                <w:szCs w:val="28"/>
                <w:lang w:val="en-GB"/>
              </w:rPr>
              <w:t xml:space="preserve">elegations </w:t>
            </w:r>
            <w:r>
              <w:rPr>
                <w:rFonts w:ascii="Calibri" w:hAnsi="Calibri" w:cs="Calibri"/>
                <w:color w:val="000000"/>
                <w:sz w:val="28"/>
                <w:szCs w:val="28"/>
                <w:lang w:val="en-GB"/>
              </w:rPr>
              <w:t>coordination</w:t>
            </w:r>
          </w:p>
        </w:tc>
      </w:tr>
      <w:tr w:rsidR="00156E8C" w:rsidRPr="007A701D" w:rsidTr="00C66A4F">
        <w:trPr>
          <w:gridAfter w:val="1"/>
          <w:wAfter w:w="77" w:type="dxa"/>
          <w:cantSplit/>
          <w:trHeight w:val="265"/>
        </w:trPr>
        <w:tc>
          <w:tcPr>
            <w:tcW w:w="2218" w:type="dxa"/>
          </w:tcPr>
          <w:p w:rsidR="00156E8C" w:rsidRPr="009F3D96" w:rsidRDefault="00156E8C" w:rsidP="00C66A4F">
            <w:pPr>
              <w:autoSpaceDE w:val="0"/>
              <w:autoSpaceDN w:val="0"/>
              <w:adjustRightInd w:val="0"/>
              <w:rPr>
                <w:rFonts w:ascii="Calibri" w:hAnsi="Calibri" w:cs="Calibri"/>
                <w:color w:val="000000"/>
                <w:sz w:val="28"/>
                <w:szCs w:val="28"/>
                <w:lang w:val="en-GB"/>
              </w:rPr>
            </w:pPr>
            <w:r>
              <w:rPr>
                <w:rFonts w:ascii="Calibri" w:hAnsi="Calibri" w:cs="Calibri"/>
                <w:color w:val="000000"/>
                <w:sz w:val="28"/>
                <w:szCs w:val="28"/>
                <w:lang w:val="en-GB"/>
              </w:rPr>
              <w:t>6 pm</w:t>
            </w:r>
            <w:r w:rsidRPr="009F3D96">
              <w:rPr>
                <w:rFonts w:ascii="Calibri" w:hAnsi="Calibri" w:cs="Calibri"/>
                <w:color w:val="000000"/>
                <w:sz w:val="28"/>
                <w:szCs w:val="28"/>
                <w:lang w:val="en-GB"/>
              </w:rPr>
              <w:t>-</w:t>
            </w:r>
            <w:r>
              <w:rPr>
                <w:rFonts w:ascii="Calibri" w:hAnsi="Calibri" w:cs="Calibri"/>
                <w:color w:val="000000"/>
                <w:sz w:val="28"/>
                <w:szCs w:val="28"/>
                <w:lang w:val="en-GB"/>
              </w:rPr>
              <w:t>6.50 pm</w:t>
            </w:r>
          </w:p>
        </w:tc>
        <w:tc>
          <w:tcPr>
            <w:tcW w:w="5670" w:type="dxa"/>
          </w:tcPr>
          <w:p w:rsidR="00156E8C" w:rsidRDefault="00156E8C" w:rsidP="00C66A4F">
            <w:pPr>
              <w:autoSpaceDE w:val="0"/>
              <w:autoSpaceDN w:val="0"/>
              <w:adjustRightInd w:val="0"/>
              <w:rPr>
                <w:rFonts w:ascii="Calibri" w:hAnsi="Calibri" w:cs="Calibri"/>
                <w:color w:val="000000"/>
                <w:sz w:val="28"/>
                <w:szCs w:val="28"/>
                <w:lang w:val="en-GB"/>
              </w:rPr>
            </w:pPr>
            <w:r w:rsidRPr="009F3D96">
              <w:rPr>
                <w:rFonts w:ascii="Calibri" w:hAnsi="Calibri" w:cs="Calibri"/>
                <w:color w:val="000000"/>
                <w:sz w:val="28"/>
                <w:szCs w:val="28"/>
                <w:lang w:val="en-GB"/>
              </w:rPr>
              <w:t>Poster session</w:t>
            </w:r>
            <w:r>
              <w:rPr>
                <w:rFonts w:ascii="Calibri" w:hAnsi="Calibri" w:cs="Calibri"/>
                <w:color w:val="000000"/>
                <w:sz w:val="28"/>
                <w:szCs w:val="28"/>
                <w:lang w:val="en-GB"/>
              </w:rPr>
              <w:t>:</w:t>
            </w:r>
          </w:p>
          <w:p w:rsidR="00156E8C" w:rsidRDefault="00156E8C" w:rsidP="00C66A4F">
            <w:pPr>
              <w:autoSpaceDE w:val="0"/>
              <w:autoSpaceDN w:val="0"/>
              <w:adjustRightInd w:val="0"/>
              <w:rPr>
                <w:rFonts w:ascii="Calibri" w:hAnsi="Calibri" w:cs="Calibri"/>
                <w:color w:val="000000"/>
                <w:sz w:val="28"/>
                <w:szCs w:val="28"/>
                <w:lang w:val="en-GB"/>
              </w:rPr>
            </w:pPr>
            <w:r w:rsidRPr="009F3D96">
              <w:rPr>
                <w:rFonts w:ascii="Calibri" w:hAnsi="Calibri" w:cs="Calibri"/>
                <w:color w:val="000000"/>
                <w:sz w:val="28"/>
                <w:szCs w:val="28"/>
                <w:lang w:val="en-GB"/>
              </w:rPr>
              <w:t>presentation best practice nature restoration</w:t>
            </w:r>
            <w:r>
              <w:rPr>
                <w:rFonts w:ascii="Calibri" w:hAnsi="Calibri" w:cs="Calibri"/>
                <w:color w:val="000000"/>
                <w:sz w:val="28"/>
                <w:szCs w:val="28"/>
                <w:lang w:val="en-GB"/>
              </w:rPr>
              <w:t xml:space="preserve"> for ministers (moderator JSJ) – 15minutes</w:t>
            </w:r>
          </w:p>
          <w:p w:rsidR="00156E8C" w:rsidRPr="009F3D96" w:rsidRDefault="00156E8C" w:rsidP="00C66A4F">
            <w:pPr>
              <w:autoSpaceDE w:val="0"/>
              <w:autoSpaceDN w:val="0"/>
              <w:adjustRightInd w:val="0"/>
              <w:rPr>
                <w:rFonts w:ascii="Calibri" w:hAnsi="Calibri" w:cs="Calibri"/>
                <w:color w:val="000000"/>
                <w:sz w:val="28"/>
                <w:szCs w:val="28"/>
                <w:lang w:val="en-GB"/>
              </w:rPr>
            </w:pPr>
            <w:r w:rsidRPr="009F3D96">
              <w:rPr>
                <w:rFonts w:ascii="Calibri" w:hAnsi="Calibri" w:cs="Calibri"/>
                <w:color w:val="000000"/>
                <w:sz w:val="28"/>
                <w:szCs w:val="28"/>
                <w:lang w:val="en-GB"/>
              </w:rPr>
              <w:t>ministers walk through the exhibition</w:t>
            </w:r>
            <w:r>
              <w:rPr>
                <w:rFonts w:ascii="Calibri" w:hAnsi="Calibri" w:cs="Calibri"/>
                <w:color w:val="000000"/>
                <w:sz w:val="28"/>
                <w:szCs w:val="28"/>
                <w:lang w:val="en-GB"/>
              </w:rPr>
              <w:t xml:space="preserve"> – 35 minutes</w:t>
            </w:r>
          </w:p>
        </w:tc>
      </w:tr>
      <w:tr w:rsidR="00156E8C" w:rsidRPr="007A701D" w:rsidTr="00C66A4F">
        <w:trPr>
          <w:gridAfter w:val="1"/>
          <w:wAfter w:w="77" w:type="dxa"/>
          <w:cantSplit/>
          <w:trHeight w:val="269"/>
        </w:trPr>
        <w:tc>
          <w:tcPr>
            <w:tcW w:w="2218" w:type="dxa"/>
          </w:tcPr>
          <w:p w:rsidR="00156E8C" w:rsidRPr="009F3D96" w:rsidRDefault="00156E8C" w:rsidP="00C66A4F">
            <w:pPr>
              <w:autoSpaceDE w:val="0"/>
              <w:autoSpaceDN w:val="0"/>
              <w:adjustRightInd w:val="0"/>
              <w:rPr>
                <w:rFonts w:ascii="Calibri" w:hAnsi="Calibri" w:cs="Calibri"/>
                <w:color w:val="000000"/>
                <w:sz w:val="28"/>
                <w:szCs w:val="28"/>
                <w:lang w:val="en-GB"/>
              </w:rPr>
            </w:pPr>
            <w:r>
              <w:rPr>
                <w:rFonts w:ascii="Calibri" w:hAnsi="Calibri" w:cs="Calibri"/>
                <w:color w:val="000000"/>
                <w:sz w:val="28"/>
                <w:szCs w:val="28"/>
                <w:lang w:val="en-GB"/>
              </w:rPr>
              <w:t>7 pm</w:t>
            </w:r>
            <w:r w:rsidRPr="009F3D96">
              <w:rPr>
                <w:rFonts w:ascii="Calibri" w:hAnsi="Calibri" w:cs="Calibri"/>
                <w:color w:val="000000"/>
                <w:sz w:val="28"/>
                <w:szCs w:val="28"/>
                <w:lang w:val="en-GB"/>
              </w:rPr>
              <w:t>-</w:t>
            </w:r>
            <w:r>
              <w:rPr>
                <w:rFonts w:ascii="Calibri" w:hAnsi="Calibri" w:cs="Calibri"/>
                <w:color w:val="000000"/>
                <w:sz w:val="28"/>
                <w:szCs w:val="28"/>
                <w:lang w:val="en-GB"/>
              </w:rPr>
              <w:t>10 pm</w:t>
            </w:r>
          </w:p>
        </w:tc>
        <w:tc>
          <w:tcPr>
            <w:tcW w:w="5670" w:type="dxa"/>
          </w:tcPr>
          <w:p w:rsidR="00156E8C" w:rsidRPr="009F3D96" w:rsidRDefault="00156E8C" w:rsidP="00C66A4F">
            <w:pPr>
              <w:autoSpaceDE w:val="0"/>
              <w:autoSpaceDN w:val="0"/>
              <w:adjustRightInd w:val="0"/>
              <w:rPr>
                <w:rFonts w:ascii="Calibri" w:hAnsi="Calibri" w:cs="Calibri"/>
                <w:color w:val="000000"/>
                <w:sz w:val="28"/>
                <w:szCs w:val="28"/>
                <w:lang w:val="en-GB"/>
              </w:rPr>
            </w:pPr>
            <w:r w:rsidRPr="009F3D96">
              <w:rPr>
                <w:rFonts w:ascii="Calibri" w:hAnsi="Calibri" w:cs="Calibri"/>
                <w:color w:val="000000"/>
                <w:sz w:val="28"/>
                <w:szCs w:val="28"/>
                <w:lang w:val="en-GB"/>
              </w:rPr>
              <w:t>Conference dinner</w:t>
            </w:r>
          </w:p>
        </w:tc>
      </w:tr>
      <w:tr w:rsidR="00156E8C" w:rsidRPr="007A701D" w:rsidTr="00C66A4F">
        <w:trPr>
          <w:gridAfter w:val="1"/>
          <w:wAfter w:w="77" w:type="dxa"/>
          <w:cantSplit/>
          <w:trHeight w:val="287"/>
        </w:trPr>
        <w:tc>
          <w:tcPr>
            <w:tcW w:w="2218" w:type="dxa"/>
          </w:tcPr>
          <w:p w:rsidR="00156E8C" w:rsidRPr="009F3D96" w:rsidRDefault="00156E8C" w:rsidP="00C66A4F">
            <w:pPr>
              <w:autoSpaceDE w:val="0"/>
              <w:autoSpaceDN w:val="0"/>
              <w:adjustRightInd w:val="0"/>
              <w:rPr>
                <w:rFonts w:ascii="Calibri" w:hAnsi="Calibri" w:cs="Calibri"/>
                <w:color w:val="000000"/>
                <w:sz w:val="28"/>
                <w:szCs w:val="28"/>
                <w:lang w:val="en-GB"/>
              </w:rPr>
            </w:pPr>
            <w:r>
              <w:rPr>
                <w:rFonts w:ascii="Calibri" w:hAnsi="Calibri" w:cs="Calibri"/>
                <w:color w:val="000000"/>
                <w:sz w:val="28"/>
                <w:szCs w:val="28"/>
                <w:lang w:val="en-GB"/>
              </w:rPr>
              <w:t>7 pm</w:t>
            </w:r>
            <w:r w:rsidRPr="009F3D96">
              <w:rPr>
                <w:rFonts w:ascii="Calibri" w:hAnsi="Calibri" w:cs="Calibri"/>
                <w:color w:val="000000"/>
                <w:sz w:val="28"/>
                <w:szCs w:val="28"/>
                <w:lang w:val="en-GB"/>
              </w:rPr>
              <w:t>-</w:t>
            </w:r>
            <w:r>
              <w:rPr>
                <w:rFonts w:ascii="Calibri" w:hAnsi="Calibri" w:cs="Calibri"/>
                <w:color w:val="000000"/>
                <w:sz w:val="28"/>
                <w:szCs w:val="28"/>
                <w:lang w:val="en-GB"/>
              </w:rPr>
              <w:t>7</w:t>
            </w:r>
            <w:r w:rsidRPr="009F3D96">
              <w:rPr>
                <w:rFonts w:ascii="Calibri" w:hAnsi="Calibri" w:cs="Calibri"/>
                <w:color w:val="000000"/>
                <w:sz w:val="28"/>
                <w:szCs w:val="28"/>
                <w:lang w:val="en-GB"/>
              </w:rPr>
              <w:t>.05</w:t>
            </w:r>
            <w:r>
              <w:rPr>
                <w:rFonts w:ascii="Calibri" w:hAnsi="Calibri" w:cs="Calibri"/>
                <w:color w:val="000000"/>
                <w:sz w:val="28"/>
                <w:szCs w:val="28"/>
                <w:lang w:val="en-GB"/>
              </w:rPr>
              <w:t xml:space="preserve"> pm</w:t>
            </w:r>
          </w:p>
        </w:tc>
        <w:tc>
          <w:tcPr>
            <w:tcW w:w="5670" w:type="dxa"/>
          </w:tcPr>
          <w:p w:rsidR="00156E8C" w:rsidRPr="009F3D96" w:rsidRDefault="00156E8C" w:rsidP="00C66A4F">
            <w:pPr>
              <w:autoSpaceDE w:val="0"/>
              <w:autoSpaceDN w:val="0"/>
              <w:adjustRightInd w:val="0"/>
              <w:rPr>
                <w:rFonts w:ascii="Calibri" w:hAnsi="Calibri" w:cs="Calibri"/>
                <w:color w:val="000000"/>
                <w:sz w:val="28"/>
                <w:szCs w:val="28"/>
                <w:lang w:val="en-GB"/>
              </w:rPr>
            </w:pPr>
            <w:r w:rsidRPr="009F3D96">
              <w:rPr>
                <w:rFonts w:ascii="Calibri" w:hAnsi="Calibri" w:cs="Calibri"/>
                <w:color w:val="000000"/>
                <w:sz w:val="28"/>
                <w:szCs w:val="28"/>
                <w:lang w:val="en-GB"/>
              </w:rPr>
              <w:t>Opening speech by Danish Minister</w:t>
            </w:r>
          </w:p>
        </w:tc>
      </w:tr>
      <w:tr w:rsidR="00156E8C" w:rsidRPr="007A701D" w:rsidTr="00C66A4F">
        <w:trPr>
          <w:gridAfter w:val="1"/>
          <w:wAfter w:w="77" w:type="dxa"/>
          <w:cantSplit/>
          <w:trHeight w:val="263"/>
        </w:trPr>
        <w:tc>
          <w:tcPr>
            <w:tcW w:w="2218" w:type="dxa"/>
          </w:tcPr>
          <w:p w:rsidR="00156E8C" w:rsidRPr="009F3D96" w:rsidRDefault="00156E8C" w:rsidP="00C66A4F">
            <w:pPr>
              <w:autoSpaceDE w:val="0"/>
              <w:autoSpaceDN w:val="0"/>
              <w:adjustRightInd w:val="0"/>
              <w:rPr>
                <w:rFonts w:ascii="Calibri" w:hAnsi="Calibri" w:cs="Calibri"/>
                <w:color w:val="000000"/>
                <w:sz w:val="28"/>
                <w:szCs w:val="28"/>
                <w:lang w:val="en-GB"/>
              </w:rPr>
            </w:pPr>
            <w:r>
              <w:rPr>
                <w:rFonts w:ascii="Calibri" w:hAnsi="Calibri" w:cs="Calibri"/>
                <w:color w:val="000000"/>
                <w:sz w:val="28"/>
                <w:szCs w:val="28"/>
                <w:lang w:val="en-GB"/>
              </w:rPr>
              <w:t>7.</w:t>
            </w:r>
            <w:r w:rsidRPr="009F3D96">
              <w:rPr>
                <w:rFonts w:ascii="Calibri" w:hAnsi="Calibri" w:cs="Calibri"/>
                <w:color w:val="000000"/>
                <w:sz w:val="28"/>
                <w:szCs w:val="28"/>
                <w:lang w:val="en-GB"/>
              </w:rPr>
              <w:t>05</w:t>
            </w:r>
            <w:r>
              <w:rPr>
                <w:rFonts w:ascii="Calibri" w:hAnsi="Calibri" w:cs="Calibri"/>
                <w:color w:val="000000"/>
                <w:sz w:val="28"/>
                <w:szCs w:val="28"/>
                <w:lang w:val="en-GB"/>
              </w:rPr>
              <w:t xml:space="preserve"> pm</w:t>
            </w:r>
            <w:r w:rsidRPr="009F3D96">
              <w:rPr>
                <w:rFonts w:ascii="Calibri" w:hAnsi="Calibri" w:cs="Calibri"/>
                <w:color w:val="000000"/>
                <w:sz w:val="28"/>
                <w:szCs w:val="28"/>
                <w:lang w:val="en-GB"/>
              </w:rPr>
              <w:t>-</w:t>
            </w:r>
            <w:r>
              <w:rPr>
                <w:rFonts w:ascii="Calibri" w:hAnsi="Calibri" w:cs="Calibri"/>
                <w:color w:val="000000"/>
                <w:sz w:val="28"/>
                <w:szCs w:val="28"/>
                <w:lang w:val="en-GB"/>
              </w:rPr>
              <w:t>7</w:t>
            </w:r>
            <w:r w:rsidRPr="009F3D96">
              <w:rPr>
                <w:rFonts w:ascii="Calibri" w:hAnsi="Calibri" w:cs="Calibri"/>
                <w:color w:val="000000"/>
                <w:sz w:val="28"/>
                <w:szCs w:val="28"/>
                <w:lang w:val="en-GB"/>
              </w:rPr>
              <w:t>.10</w:t>
            </w:r>
            <w:r>
              <w:rPr>
                <w:rFonts w:ascii="Calibri" w:hAnsi="Calibri" w:cs="Calibri"/>
                <w:color w:val="000000"/>
                <w:sz w:val="28"/>
                <w:szCs w:val="28"/>
                <w:lang w:val="en-GB"/>
              </w:rPr>
              <w:t xml:space="preserve"> pm</w:t>
            </w:r>
          </w:p>
        </w:tc>
        <w:tc>
          <w:tcPr>
            <w:tcW w:w="5670" w:type="dxa"/>
          </w:tcPr>
          <w:p w:rsidR="00156E8C" w:rsidRPr="009F3D96" w:rsidRDefault="00156E8C" w:rsidP="00C66A4F">
            <w:pPr>
              <w:autoSpaceDE w:val="0"/>
              <w:autoSpaceDN w:val="0"/>
              <w:adjustRightInd w:val="0"/>
              <w:rPr>
                <w:rFonts w:ascii="Calibri" w:hAnsi="Calibri" w:cs="Calibri"/>
                <w:color w:val="000000"/>
                <w:sz w:val="28"/>
                <w:szCs w:val="28"/>
                <w:lang w:val="en-GB"/>
              </w:rPr>
            </w:pPr>
            <w:r w:rsidRPr="009F3D96">
              <w:rPr>
                <w:rFonts w:ascii="Calibri" w:hAnsi="Calibri" w:cs="Calibri"/>
                <w:color w:val="000000"/>
                <w:sz w:val="28"/>
                <w:szCs w:val="28"/>
                <w:lang w:val="en-GB"/>
              </w:rPr>
              <w:t xml:space="preserve">Opening speech by </w:t>
            </w:r>
            <w:r>
              <w:rPr>
                <w:rFonts w:ascii="Calibri" w:hAnsi="Calibri" w:cs="Calibri"/>
                <w:color w:val="000000"/>
                <w:sz w:val="28"/>
                <w:szCs w:val="28"/>
                <w:lang w:val="en-GB"/>
              </w:rPr>
              <w:t xml:space="preserve">WSB </w:t>
            </w:r>
            <w:r w:rsidRPr="009F3D96">
              <w:rPr>
                <w:rFonts w:ascii="Calibri" w:hAnsi="Calibri" w:cs="Calibri"/>
                <w:color w:val="000000"/>
                <w:sz w:val="28"/>
                <w:szCs w:val="28"/>
                <w:lang w:val="en-GB"/>
              </w:rPr>
              <w:t>chair</w:t>
            </w:r>
          </w:p>
        </w:tc>
      </w:tr>
      <w:tr w:rsidR="00156E8C" w:rsidRPr="007A701D" w:rsidTr="00C66A4F">
        <w:trPr>
          <w:gridAfter w:val="1"/>
          <w:wAfter w:w="77" w:type="dxa"/>
          <w:cantSplit/>
          <w:trHeight w:val="271"/>
        </w:trPr>
        <w:tc>
          <w:tcPr>
            <w:tcW w:w="2218" w:type="dxa"/>
          </w:tcPr>
          <w:p w:rsidR="00156E8C" w:rsidRPr="009F3D96" w:rsidRDefault="00156E8C" w:rsidP="00C66A4F">
            <w:pPr>
              <w:autoSpaceDE w:val="0"/>
              <w:autoSpaceDN w:val="0"/>
              <w:adjustRightInd w:val="0"/>
              <w:rPr>
                <w:rFonts w:ascii="Calibri" w:hAnsi="Calibri" w:cs="Calibri"/>
                <w:color w:val="000000"/>
                <w:sz w:val="28"/>
                <w:szCs w:val="28"/>
                <w:lang w:val="en-GB"/>
              </w:rPr>
            </w:pPr>
            <w:r>
              <w:rPr>
                <w:rFonts w:ascii="Calibri" w:hAnsi="Calibri" w:cs="Calibri"/>
                <w:color w:val="000000"/>
                <w:sz w:val="28"/>
                <w:szCs w:val="28"/>
                <w:lang w:val="en-GB"/>
              </w:rPr>
              <w:lastRenderedPageBreak/>
              <w:t>7</w:t>
            </w:r>
            <w:r w:rsidRPr="009F3D96">
              <w:rPr>
                <w:rFonts w:ascii="Calibri" w:hAnsi="Calibri" w:cs="Calibri"/>
                <w:color w:val="000000"/>
                <w:sz w:val="28"/>
                <w:szCs w:val="28"/>
                <w:lang w:val="en-GB"/>
              </w:rPr>
              <w:t>.15</w:t>
            </w:r>
            <w:r>
              <w:rPr>
                <w:rFonts w:ascii="Calibri" w:hAnsi="Calibri" w:cs="Calibri"/>
                <w:color w:val="000000"/>
                <w:sz w:val="28"/>
                <w:szCs w:val="28"/>
                <w:lang w:val="en-GB"/>
              </w:rPr>
              <w:t xml:space="preserve"> pm</w:t>
            </w:r>
            <w:r w:rsidRPr="009F3D96">
              <w:rPr>
                <w:rFonts w:ascii="Calibri" w:hAnsi="Calibri" w:cs="Calibri"/>
                <w:color w:val="000000"/>
                <w:sz w:val="28"/>
                <w:szCs w:val="28"/>
                <w:lang w:val="en-GB"/>
              </w:rPr>
              <w:t>-</w:t>
            </w:r>
            <w:r>
              <w:rPr>
                <w:rFonts w:ascii="Calibri" w:hAnsi="Calibri" w:cs="Calibri"/>
                <w:color w:val="000000"/>
                <w:sz w:val="28"/>
                <w:szCs w:val="28"/>
                <w:lang w:val="en-GB"/>
              </w:rPr>
              <w:t>7</w:t>
            </w:r>
            <w:r w:rsidRPr="009F3D96">
              <w:rPr>
                <w:rFonts w:ascii="Calibri" w:hAnsi="Calibri" w:cs="Calibri"/>
                <w:color w:val="000000"/>
                <w:sz w:val="28"/>
                <w:szCs w:val="28"/>
                <w:lang w:val="en-GB"/>
              </w:rPr>
              <w:t>.</w:t>
            </w:r>
            <w:r>
              <w:rPr>
                <w:rFonts w:ascii="Calibri" w:hAnsi="Calibri" w:cs="Calibri"/>
                <w:color w:val="000000"/>
                <w:sz w:val="28"/>
                <w:szCs w:val="28"/>
                <w:lang w:val="en-GB"/>
              </w:rPr>
              <w:t>45 pm</w:t>
            </w:r>
          </w:p>
        </w:tc>
        <w:tc>
          <w:tcPr>
            <w:tcW w:w="5670" w:type="dxa"/>
          </w:tcPr>
          <w:p w:rsidR="00156E8C" w:rsidRDefault="00156E8C" w:rsidP="00C66A4F">
            <w:pPr>
              <w:pStyle w:val="Textkrper"/>
              <w:rPr>
                <w:rFonts w:ascii="Calibri" w:hAnsi="Calibri"/>
                <w:sz w:val="28"/>
                <w:szCs w:val="28"/>
              </w:rPr>
            </w:pPr>
            <w:proofErr w:type="spellStart"/>
            <w:r>
              <w:rPr>
                <w:rFonts w:ascii="Calibri" w:hAnsi="Calibri"/>
                <w:sz w:val="28"/>
                <w:szCs w:val="28"/>
              </w:rPr>
              <w:t>Wadden</w:t>
            </w:r>
            <w:proofErr w:type="spellEnd"/>
            <w:r>
              <w:rPr>
                <w:rFonts w:ascii="Calibri" w:hAnsi="Calibri"/>
                <w:sz w:val="28"/>
                <w:szCs w:val="28"/>
              </w:rPr>
              <w:t xml:space="preserve"> Sea Flyway Initiative signing ceremony </w:t>
            </w:r>
          </w:p>
          <w:p w:rsidR="00156E8C" w:rsidRPr="00E64212" w:rsidRDefault="00156E8C" w:rsidP="00156E8C">
            <w:pPr>
              <w:pStyle w:val="Textkrper"/>
              <w:numPr>
                <w:ilvl w:val="0"/>
                <w:numId w:val="12"/>
              </w:numPr>
              <w:rPr>
                <w:rFonts w:ascii="Calibri" w:hAnsi="Calibri"/>
                <w:sz w:val="28"/>
                <w:szCs w:val="28"/>
              </w:rPr>
            </w:pPr>
            <w:r w:rsidRPr="00E64212">
              <w:rPr>
                <w:rFonts w:ascii="Calibri" w:hAnsi="Calibri"/>
                <w:sz w:val="28"/>
                <w:szCs w:val="28"/>
              </w:rPr>
              <w:t xml:space="preserve"> an animation (slide show or video) showing the importance of the </w:t>
            </w:r>
            <w:proofErr w:type="spellStart"/>
            <w:r w:rsidRPr="00E64212">
              <w:rPr>
                <w:rFonts w:ascii="Calibri" w:hAnsi="Calibri"/>
                <w:sz w:val="28"/>
                <w:szCs w:val="28"/>
              </w:rPr>
              <w:t>Wadden</w:t>
            </w:r>
            <w:proofErr w:type="spellEnd"/>
            <w:r w:rsidRPr="00E64212">
              <w:rPr>
                <w:rFonts w:ascii="Calibri" w:hAnsi="Calibri"/>
                <w:sz w:val="28"/>
                <w:szCs w:val="28"/>
              </w:rPr>
              <w:t xml:space="preserve"> Sea for the East Atlantic Flyway (EAF) (3 min)</w:t>
            </w:r>
          </w:p>
          <w:p w:rsidR="00156E8C" w:rsidRPr="00E64212" w:rsidRDefault="00156E8C" w:rsidP="00156E8C">
            <w:pPr>
              <w:pStyle w:val="Textkrper"/>
              <w:numPr>
                <w:ilvl w:val="0"/>
                <w:numId w:val="12"/>
              </w:numPr>
              <w:rPr>
                <w:rFonts w:ascii="Calibri" w:hAnsi="Calibri"/>
                <w:sz w:val="28"/>
                <w:szCs w:val="28"/>
              </w:rPr>
            </w:pPr>
            <w:r w:rsidRPr="00E64212">
              <w:rPr>
                <w:rFonts w:ascii="Calibri" w:hAnsi="Calibri"/>
                <w:sz w:val="28"/>
                <w:szCs w:val="28"/>
              </w:rPr>
              <w:t>a presentation of the WSFI by (</w:t>
            </w:r>
            <w:proofErr w:type="spellStart"/>
            <w:r w:rsidRPr="00E64212">
              <w:rPr>
                <w:rFonts w:ascii="Calibri" w:hAnsi="Calibri"/>
                <w:sz w:val="28"/>
                <w:szCs w:val="28"/>
              </w:rPr>
              <w:t>Abdoulaye</w:t>
            </w:r>
            <w:proofErr w:type="spellEnd"/>
            <w:r w:rsidRPr="00E64212">
              <w:rPr>
                <w:rFonts w:ascii="Calibri" w:hAnsi="Calibri"/>
                <w:sz w:val="28"/>
                <w:szCs w:val="28"/>
              </w:rPr>
              <w:t xml:space="preserve"> </w:t>
            </w:r>
            <w:proofErr w:type="spellStart"/>
            <w:r w:rsidRPr="00E64212">
              <w:rPr>
                <w:rFonts w:ascii="Calibri" w:hAnsi="Calibri"/>
                <w:sz w:val="28"/>
                <w:szCs w:val="28"/>
              </w:rPr>
              <w:t>Ndiaye</w:t>
            </w:r>
            <w:proofErr w:type="spellEnd"/>
            <w:r w:rsidRPr="00E64212">
              <w:rPr>
                <w:rFonts w:ascii="Calibri" w:hAnsi="Calibri"/>
                <w:sz w:val="28"/>
                <w:szCs w:val="28"/>
              </w:rPr>
              <w:t>, Wetlands Africa) (15 min)</w:t>
            </w:r>
          </w:p>
          <w:p w:rsidR="00156E8C" w:rsidRPr="00E64212" w:rsidRDefault="00156E8C" w:rsidP="00156E8C">
            <w:pPr>
              <w:pStyle w:val="Textkrper"/>
              <w:numPr>
                <w:ilvl w:val="0"/>
                <w:numId w:val="12"/>
              </w:numPr>
              <w:rPr>
                <w:rFonts w:ascii="Calibri" w:hAnsi="Calibri"/>
                <w:sz w:val="28"/>
                <w:szCs w:val="28"/>
              </w:rPr>
            </w:pPr>
            <w:r w:rsidRPr="00E64212">
              <w:rPr>
                <w:rFonts w:ascii="Calibri" w:hAnsi="Calibri"/>
                <w:sz w:val="28"/>
                <w:szCs w:val="28"/>
              </w:rPr>
              <w:t>the signing itself (10 min)</w:t>
            </w:r>
          </w:p>
          <w:p w:rsidR="00156E8C" w:rsidRPr="009F3D96" w:rsidRDefault="00156E8C" w:rsidP="00C66A4F">
            <w:pPr>
              <w:autoSpaceDE w:val="0"/>
              <w:autoSpaceDN w:val="0"/>
              <w:adjustRightInd w:val="0"/>
              <w:rPr>
                <w:rFonts w:ascii="Calibri" w:hAnsi="Calibri" w:cs="Calibri"/>
                <w:color w:val="000000"/>
                <w:sz w:val="28"/>
                <w:szCs w:val="28"/>
                <w:lang w:val="en-GB"/>
              </w:rPr>
            </w:pPr>
            <w:r>
              <w:rPr>
                <w:rFonts w:ascii="Calibri" w:hAnsi="Calibri" w:cs="Calibri"/>
                <w:color w:val="000000"/>
                <w:sz w:val="28"/>
                <w:szCs w:val="28"/>
                <w:lang w:val="en-GB"/>
              </w:rPr>
              <w:t>Facilitator: WSB Chair</w:t>
            </w:r>
          </w:p>
        </w:tc>
      </w:tr>
      <w:tr w:rsidR="00156E8C" w:rsidRPr="007A701D" w:rsidTr="00C66A4F">
        <w:trPr>
          <w:gridAfter w:val="1"/>
          <w:wAfter w:w="77" w:type="dxa"/>
          <w:cantSplit/>
          <w:trHeight w:val="271"/>
        </w:trPr>
        <w:tc>
          <w:tcPr>
            <w:tcW w:w="2218" w:type="dxa"/>
          </w:tcPr>
          <w:p w:rsidR="00156E8C" w:rsidRPr="009F3D96" w:rsidRDefault="00156E8C" w:rsidP="00C66A4F">
            <w:pPr>
              <w:autoSpaceDE w:val="0"/>
              <w:autoSpaceDN w:val="0"/>
              <w:adjustRightInd w:val="0"/>
              <w:rPr>
                <w:rFonts w:ascii="Calibri" w:hAnsi="Calibri" w:cs="Calibri"/>
                <w:color w:val="000000"/>
                <w:sz w:val="28"/>
                <w:szCs w:val="28"/>
                <w:lang w:val="en-GB"/>
              </w:rPr>
            </w:pPr>
            <w:r>
              <w:rPr>
                <w:rFonts w:ascii="Calibri" w:hAnsi="Calibri" w:cs="Calibri"/>
                <w:color w:val="000000"/>
                <w:sz w:val="28"/>
                <w:szCs w:val="28"/>
                <w:lang w:val="en-GB"/>
              </w:rPr>
              <w:t>9 pm</w:t>
            </w:r>
            <w:r w:rsidRPr="009F3D96">
              <w:rPr>
                <w:rFonts w:ascii="Calibri" w:hAnsi="Calibri" w:cs="Calibri"/>
                <w:color w:val="000000"/>
                <w:sz w:val="28"/>
                <w:szCs w:val="28"/>
                <w:lang w:val="en-GB"/>
              </w:rPr>
              <w:t>-</w:t>
            </w:r>
            <w:r>
              <w:rPr>
                <w:rFonts w:ascii="Calibri" w:hAnsi="Calibri" w:cs="Calibri"/>
                <w:color w:val="000000"/>
                <w:sz w:val="28"/>
                <w:szCs w:val="28"/>
                <w:lang w:val="en-GB"/>
              </w:rPr>
              <w:t>10 pm</w:t>
            </w:r>
          </w:p>
        </w:tc>
        <w:tc>
          <w:tcPr>
            <w:tcW w:w="5670" w:type="dxa"/>
          </w:tcPr>
          <w:p w:rsidR="00156E8C" w:rsidRPr="009F3D96" w:rsidRDefault="00156E8C" w:rsidP="00C66A4F">
            <w:pPr>
              <w:autoSpaceDE w:val="0"/>
              <w:autoSpaceDN w:val="0"/>
              <w:adjustRightInd w:val="0"/>
              <w:rPr>
                <w:rFonts w:ascii="Calibri" w:hAnsi="Calibri" w:cs="Calibri"/>
                <w:color w:val="000000"/>
                <w:sz w:val="28"/>
                <w:szCs w:val="28"/>
                <w:lang w:val="en-GB"/>
              </w:rPr>
            </w:pPr>
            <w:r>
              <w:rPr>
                <w:rFonts w:ascii="Calibri" w:hAnsi="Calibri" w:cs="Calibri"/>
                <w:color w:val="000000"/>
                <w:sz w:val="28"/>
                <w:szCs w:val="28"/>
                <w:lang w:val="en-GB"/>
              </w:rPr>
              <w:t>Dinner music</w:t>
            </w:r>
          </w:p>
        </w:tc>
      </w:tr>
      <w:tr w:rsidR="00156E8C" w:rsidRPr="007A701D" w:rsidTr="00C66A4F">
        <w:trPr>
          <w:gridAfter w:val="1"/>
          <w:wAfter w:w="77" w:type="dxa"/>
          <w:cantSplit/>
          <w:trHeight w:val="300"/>
        </w:trPr>
        <w:tc>
          <w:tcPr>
            <w:tcW w:w="7888" w:type="dxa"/>
            <w:gridSpan w:val="2"/>
          </w:tcPr>
          <w:p w:rsidR="00156E8C" w:rsidRPr="009F3D96" w:rsidRDefault="00156E8C" w:rsidP="00C66A4F">
            <w:pPr>
              <w:autoSpaceDE w:val="0"/>
              <w:autoSpaceDN w:val="0"/>
              <w:adjustRightInd w:val="0"/>
              <w:rPr>
                <w:rFonts w:ascii="Calibri" w:hAnsi="Calibri" w:cs="Calibri"/>
                <w:color w:val="000000"/>
                <w:sz w:val="28"/>
                <w:szCs w:val="28"/>
                <w:lang w:val="en-GB"/>
              </w:rPr>
            </w:pPr>
          </w:p>
        </w:tc>
      </w:tr>
      <w:tr w:rsidR="00156E8C" w:rsidRPr="009F3D96" w:rsidTr="00C66A4F">
        <w:trPr>
          <w:gridAfter w:val="2"/>
          <w:wAfter w:w="5747" w:type="dxa"/>
          <w:cantSplit/>
          <w:trHeight w:val="300"/>
        </w:trPr>
        <w:tc>
          <w:tcPr>
            <w:tcW w:w="2218" w:type="dxa"/>
          </w:tcPr>
          <w:p w:rsidR="00156E8C" w:rsidRPr="009F3D96" w:rsidRDefault="00156E8C" w:rsidP="00C66A4F">
            <w:pPr>
              <w:autoSpaceDE w:val="0"/>
              <w:autoSpaceDN w:val="0"/>
              <w:adjustRightInd w:val="0"/>
              <w:rPr>
                <w:rFonts w:ascii="Calibri" w:hAnsi="Calibri" w:cs="Calibri"/>
                <w:i/>
                <w:iCs/>
                <w:color w:val="000000"/>
                <w:sz w:val="28"/>
                <w:szCs w:val="28"/>
                <w:lang w:val="en-GB"/>
              </w:rPr>
            </w:pPr>
            <w:r w:rsidRPr="009F3D96">
              <w:rPr>
                <w:rFonts w:ascii="Calibri" w:hAnsi="Calibri" w:cs="Calibri"/>
                <w:i/>
                <w:iCs/>
                <w:color w:val="000000"/>
                <w:sz w:val="28"/>
                <w:szCs w:val="28"/>
                <w:lang w:val="en-GB"/>
              </w:rPr>
              <w:t>Wednesday 5 February</w:t>
            </w:r>
          </w:p>
        </w:tc>
      </w:tr>
      <w:tr w:rsidR="00156E8C" w:rsidRPr="007A701D" w:rsidTr="00C66A4F">
        <w:trPr>
          <w:gridAfter w:val="1"/>
          <w:wAfter w:w="77" w:type="dxa"/>
          <w:cantSplit/>
          <w:trHeight w:val="344"/>
        </w:trPr>
        <w:tc>
          <w:tcPr>
            <w:tcW w:w="2218" w:type="dxa"/>
          </w:tcPr>
          <w:p w:rsidR="00156E8C" w:rsidRPr="009F3D96" w:rsidRDefault="00156E8C" w:rsidP="00C66A4F">
            <w:pPr>
              <w:autoSpaceDE w:val="0"/>
              <w:autoSpaceDN w:val="0"/>
              <w:adjustRightInd w:val="0"/>
              <w:rPr>
                <w:rFonts w:ascii="Calibri" w:hAnsi="Calibri" w:cs="Calibri"/>
                <w:color w:val="000000"/>
                <w:sz w:val="28"/>
                <w:szCs w:val="28"/>
                <w:lang w:val="en-GB"/>
              </w:rPr>
            </w:pPr>
            <w:r w:rsidRPr="009F3D96">
              <w:rPr>
                <w:rFonts w:ascii="Calibri" w:hAnsi="Calibri" w:cs="Calibri"/>
                <w:color w:val="000000"/>
                <w:sz w:val="28"/>
                <w:szCs w:val="28"/>
                <w:lang w:val="en-GB"/>
              </w:rPr>
              <w:t>8.30</w:t>
            </w:r>
            <w:r>
              <w:rPr>
                <w:rFonts w:ascii="Calibri" w:hAnsi="Calibri" w:cs="Calibri"/>
                <w:color w:val="000000"/>
                <w:sz w:val="28"/>
                <w:szCs w:val="28"/>
                <w:lang w:val="en-GB"/>
              </w:rPr>
              <w:t xml:space="preserve"> am</w:t>
            </w:r>
            <w:r w:rsidRPr="009F3D96">
              <w:rPr>
                <w:rFonts w:ascii="Calibri" w:hAnsi="Calibri" w:cs="Calibri"/>
                <w:color w:val="000000"/>
                <w:sz w:val="28"/>
                <w:szCs w:val="28"/>
                <w:lang w:val="en-GB"/>
              </w:rPr>
              <w:t>-</w:t>
            </w:r>
            <w:r>
              <w:rPr>
                <w:rFonts w:ascii="Calibri" w:hAnsi="Calibri" w:cs="Calibri"/>
                <w:color w:val="000000"/>
                <w:sz w:val="28"/>
                <w:szCs w:val="28"/>
                <w:lang w:val="en-GB"/>
              </w:rPr>
              <w:t>4 pm</w:t>
            </w:r>
          </w:p>
        </w:tc>
        <w:tc>
          <w:tcPr>
            <w:tcW w:w="5670" w:type="dxa"/>
          </w:tcPr>
          <w:p w:rsidR="00156E8C" w:rsidRPr="009F3D96" w:rsidRDefault="00156E8C" w:rsidP="00C66A4F">
            <w:pPr>
              <w:autoSpaceDE w:val="0"/>
              <w:autoSpaceDN w:val="0"/>
              <w:adjustRightInd w:val="0"/>
              <w:rPr>
                <w:rFonts w:ascii="Calibri" w:hAnsi="Calibri" w:cs="Calibri"/>
                <w:color w:val="000000"/>
                <w:sz w:val="28"/>
                <w:szCs w:val="28"/>
                <w:lang w:val="en-GB"/>
              </w:rPr>
            </w:pPr>
            <w:r w:rsidRPr="009F3D96">
              <w:rPr>
                <w:rFonts w:ascii="Calibri" w:hAnsi="Calibri" w:cs="Calibri"/>
                <w:color w:val="000000"/>
                <w:sz w:val="28"/>
                <w:szCs w:val="28"/>
                <w:lang w:val="en-GB"/>
              </w:rPr>
              <w:t>Conference desk open - registration</w:t>
            </w:r>
          </w:p>
        </w:tc>
      </w:tr>
      <w:tr w:rsidR="00156E8C" w:rsidRPr="007A701D" w:rsidTr="00C66A4F">
        <w:trPr>
          <w:gridAfter w:val="1"/>
          <w:wAfter w:w="77" w:type="dxa"/>
          <w:cantSplit/>
          <w:trHeight w:val="300"/>
        </w:trPr>
        <w:tc>
          <w:tcPr>
            <w:tcW w:w="2218" w:type="dxa"/>
          </w:tcPr>
          <w:p w:rsidR="00156E8C" w:rsidRPr="009F3D96" w:rsidRDefault="00156E8C" w:rsidP="00C66A4F">
            <w:pPr>
              <w:autoSpaceDE w:val="0"/>
              <w:autoSpaceDN w:val="0"/>
              <w:adjustRightInd w:val="0"/>
              <w:rPr>
                <w:rFonts w:ascii="Calibri" w:hAnsi="Calibri" w:cs="Calibri"/>
                <w:color w:val="000000"/>
                <w:sz w:val="28"/>
                <w:szCs w:val="28"/>
                <w:lang w:val="en-GB"/>
              </w:rPr>
            </w:pPr>
            <w:r w:rsidRPr="009F3D96">
              <w:rPr>
                <w:rFonts w:ascii="Calibri" w:hAnsi="Calibri" w:cs="Calibri"/>
                <w:color w:val="000000"/>
                <w:sz w:val="28"/>
                <w:szCs w:val="28"/>
                <w:lang w:val="en-GB"/>
              </w:rPr>
              <w:t>8.30</w:t>
            </w:r>
            <w:r>
              <w:rPr>
                <w:rFonts w:ascii="Calibri" w:hAnsi="Calibri" w:cs="Calibri"/>
                <w:color w:val="000000"/>
                <w:sz w:val="28"/>
                <w:szCs w:val="28"/>
                <w:lang w:val="en-GB"/>
              </w:rPr>
              <w:t xml:space="preserve"> am</w:t>
            </w:r>
            <w:r w:rsidRPr="009F3D96">
              <w:rPr>
                <w:rFonts w:ascii="Calibri" w:hAnsi="Calibri" w:cs="Calibri"/>
                <w:color w:val="000000"/>
                <w:sz w:val="28"/>
                <w:szCs w:val="28"/>
                <w:lang w:val="en-GB"/>
              </w:rPr>
              <w:t>-</w:t>
            </w:r>
            <w:r>
              <w:rPr>
                <w:rFonts w:ascii="Calibri" w:hAnsi="Calibri" w:cs="Calibri"/>
                <w:color w:val="000000"/>
                <w:sz w:val="28"/>
                <w:szCs w:val="28"/>
                <w:lang w:val="en-GB"/>
              </w:rPr>
              <w:t>4 pm</w:t>
            </w:r>
          </w:p>
        </w:tc>
        <w:tc>
          <w:tcPr>
            <w:tcW w:w="5670" w:type="dxa"/>
          </w:tcPr>
          <w:p w:rsidR="00156E8C" w:rsidRPr="009F3D96" w:rsidRDefault="00156E8C" w:rsidP="00C66A4F">
            <w:pPr>
              <w:autoSpaceDE w:val="0"/>
              <w:autoSpaceDN w:val="0"/>
              <w:adjustRightInd w:val="0"/>
              <w:rPr>
                <w:rFonts w:ascii="Calibri" w:hAnsi="Calibri" w:cs="Calibri"/>
                <w:color w:val="000000"/>
                <w:sz w:val="28"/>
                <w:szCs w:val="28"/>
                <w:lang w:val="en-GB"/>
              </w:rPr>
            </w:pPr>
            <w:r w:rsidRPr="009F3D96">
              <w:rPr>
                <w:rFonts w:ascii="Calibri" w:hAnsi="Calibri" w:cs="Calibri"/>
                <w:color w:val="000000"/>
                <w:sz w:val="28"/>
                <w:szCs w:val="28"/>
                <w:lang w:val="en-GB"/>
              </w:rPr>
              <w:t xml:space="preserve">Exhibition open to public, </w:t>
            </w:r>
            <w:r>
              <w:rPr>
                <w:rFonts w:ascii="Calibri" w:hAnsi="Calibri" w:cs="Calibri"/>
                <w:color w:val="000000"/>
                <w:sz w:val="28"/>
                <w:szCs w:val="28"/>
                <w:lang w:val="en-GB"/>
              </w:rPr>
              <w:br/>
            </w:r>
            <w:proofErr w:type="spellStart"/>
            <w:r w:rsidRPr="009F3D96">
              <w:rPr>
                <w:rFonts w:ascii="Calibri" w:hAnsi="Calibri" w:cs="Calibri"/>
                <w:color w:val="000000"/>
                <w:sz w:val="28"/>
                <w:szCs w:val="28"/>
                <w:lang w:val="en-GB"/>
              </w:rPr>
              <w:t>Wadden</w:t>
            </w:r>
            <w:proofErr w:type="spellEnd"/>
            <w:r w:rsidRPr="009F3D96">
              <w:rPr>
                <w:rFonts w:ascii="Calibri" w:hAnsi="Calibri" w:cs="Calibri"/>
                <w:color w:val="000000"/>
                <w:sz w:val="28"/>
                <w:szCs w:val="28"/>
                <w:lang w:val="en-GB"/>
              </w:rPr>
              <w:t xml:space="preserve"> Sea Interpreter Forum and IWSS activity in adjacent room</w:t>
            </w:r>
          </w:p>
        </w:tc>
      </w:tr>
      <w:tr w:rsidR="00156E8C" w:rsidRPr="007A701D" w:rsidTr="00C66A4F">
        <w:trPr>
          <w:gridAfter w:val="1"/>
          <w:wAfter w:w="77" w:type="dxa"/>
          <w:cantSplit/>
          <w:trHeight w:val="240"/>
        </w:trPr>
        <w:tc>
          <w:tcPr>
            <w:tcW w:w="2218" w:type="dxa"/>
          </w:tcPr>
          <w:p w:rsidR="00156E8C" w:rsidRPr="009F3D96" w:rsidRDefault="00156E8C" w:rsidP="00C66A4F">
            <w:pPr>
              <w:autoSpaceDE w:val="0"/>
              <w:autoSpaceDN w:val="0"/>
              <w:adjustRightInd w:val="0"/>
              <w:rPr>
                <w:rFonts w:ascii="Calibri" w:hAnsi="Calibri" w:cs="Calibri"/>
                <w:color w:val="000000"/>
                <w:sz w:val="28"/>
                <w:szCs w:val="28"/>
                <w:lang w:val="en-GB"/>
              </w:rPr>
            </w:pPr>
            <w:r w:rsidRPr="009F3D96">
              <w:rPr>
                <w:rFonts w:ascii="Calibri" w:hAnsi="Calibri" w:cs="Calibri"/>
                <w:color w:val="000000"/>
                <w:sz w:val="28"/>
                <w:szCs w:val="28"/>
                <w:lang w:val="en-GB"/>
              </w:rPr>
              <w:t>9</w:t>
            </w:r>
            <w:r>
              <w:rPr>
                <w:rFonts w:ascii="Calibri" w:hAnsi="Calibri" w:cs="Calibri"/>
                <w:color w:val="000000"/>
                <w:sz w:val="28"/>
                <w:szCs w:val="28"/>
                <w:lang w:val="en-GB"/>
              </w:rPr>
              <w:t xml:space="preserve"> am</w:t>
            </w:r>
            <w:r w:rsidRPr="009F3D96">
              <w:rPr>
                <w:rFonts w:ascii="Calibri" w:hAnsi="Calibri" w:cs="Calibri"/>
                <w:color w:val="000000"/>
                <w:sz w:val="28"/>
                <w:szCs w:val="28"/>
                <w:lang w:val="en-GB"/>
              </w:rPr>
              <w:t>-9.10</w:t>
            </w:r>
            <w:r>
              <w:rPr>
                <w:rFonts w:ascii="Calibri" w:hAnsi="Calibri" w:cs="Calibri"/>
                <w:color w:val="000000"/>
                <w:sz w:val="28"/>
                <w:szCs w:val="28"/>
                <w:lang w:val="en-GB"/>
              </w:rPr>
              <w:t xml:space="preserve"> am</w:t>
            </w:r>
          </w:p>
        </w:tc>
        <w:tc>
          <w:tcPr>
            <w:tcW w:w="5670" w:type="dxa"/>
          </w:tcPr>
          <w:p w:rsidR="00156E8C" w:rsidRPr="009F3D96" w:rsidRDefault="00156E8C" w:rsidP="00C66A4F">
            <w:pPr>
              <w:autoSpaceDE w:val="0"/>
              <w:autoSpaceDN w:val="0"/>
              <w:adjustRightInd w:val="0"/>
              <w:rPr>
                <w:rFonts w:ascii="Calibri" w:hAnsi="Calibri" w:cs="Calibri"/>
                <w:color w:val="000000"/>
                <w:sz w:val="28"/>
                <w:szCs w:val="28"/>
                <w:lang w:val="en-GB"/>
              </w:rPr>
            </w:pPr>
            <w:r w:rsidRPr="009F3D96">
              <w:rPr>
                <w:rFonts w:ascii="Calibri" w:hAnsi="Calibri" w:cs="Calibri"/>
                <w:color w:val="000000"/>
                <w:sz w:val="28"/>
                <w:szCs w:val="28"/>
                <w:lang w:val="en-GB"/>
              </w:rPr>
              <w:t xml:space="preserve">Welcome </w:t>
            </w:r>
            <w:r>
              <w:rPr>
                <w:rFonts w:ascii="Calibri" w:hAnsi="Calibri" w:cs="Calibri"/>
                <w:color w:val="000000"/>
                <w:sz w:val="28"/>
                <w:szCs w:val="28"/>
                <w:lang w:val="en-GB"/>
              </w:rPr>
              <w:t xml:space="preserve">by </w:t>
            </w:r>
            <w:r w:rsidRPr="009F3D96">
              <w:rPr>
                <w:rFonts w:ascii="Calibri" w:hAnsi="Calibri" w:cs="Calibri"/>
                <w:color w:val="000000"/>
                <w:sz w:val="28"/>
                <w:szCs w:val="28"/>
                <w:lang w:val="en-GB"/>
              </w:rPr>
              <w:t>Danish minister</w:t>
            </w:r>
            <w:r>
              <w:rPr>
                <w:rFonts w:ascii="Calibri" w:hAnsi="Calibri" w:cs="Calibri"/>
                <w:color w:val="000000"/>
                <w:sz w:val="28"/>
                <w:szCs w:val="28"/>
                <w:lang w:val="en-GB"/>
              </w:rPr>
              <w:t xml:space="preserve"> Ida </w:t>
            </w:r>
            <w:proofErr w:type="spellStart"/>
            <w:r>
              <w:rPr>
                <w:rFonts w:ascii="Calibri" w:hAnsi="Calibri" w:cs="Calibri"/>
                <w:color w:val="000000"/>
                <w:sz w:val="28"/>
                <w:szCs w:val="28"/>
                <w:lang w:val="en-GB"/>
              </w:rPr>
              <w:t>Auken</w:t>
            </w:r>
            <w:proofErr w:type="spellEnd"/>
          </w:p>
        </w:tc>
      </w:tr>
      <w:tr w:rsidR="00156E8C" w:rsidRPr="007A701D" w:rsidTr="00C66A4F">
        <w:trPr>
          <w:gridAfter w:val="1"/>
          <w:wAfter w:w="77" w:type="dxa"/>
          <w:cantSplit/>
          <w:trHeight w:val="245"/>
        </w:trPr>
        <w:tc>
          <w:tcPr>
            <w:tcW w:w="2218" w:type="dxa"/>
          </w:tcPr>
          <w:p w:rsidR="00156E8C" w:rsidRPr="009F3D96" w:rsidRDefault="00156E8C" w:rsidP="00C66A4F">
            <w:pPr>
              <w:autoSpaceDE w:val="0"/>
              <w:autoSpaceDN w:val="0"/>
              <w:adjustRightInd w:val="0"/>
              <w:rPr>
                <w:rFonts w:ascii="Calibri" w:hAnsi="Calibri" w:cs="Calibri"/>
                <w:color w:val="000000"/>
                <w:sz w:val="28"/>
                <w:szCs w:val="28"/>
                <w:lang w:val="en-GB"/>
              </w:rPr>
            </w:pPr>
            <w:r w:rsidRPr="009F3D96">
              <w:rPr>
                <w:rFonts w:ascii="Calibri" w:hAnsi="Calibri" w:cs="Calibri"/>
                <w:color w:val="000000"/>
                <w:sz w:val="28"/>
                <w:szCs w:val="28"/>
                <w:lang w:val="en-GB"/>
              </w:rPr>
              <w:t>9.10</w:t>
            </w:r>
            <w:r>
              <w:rPr>
                <w:rFonts w:ascii="Calibri" w:hAnsi="Calibri" w:cs="Calibri"/>
                <w:color w:val="000000"/>
                <w:sz w:val="28"/>
                <w:szCs w:val="28"/>
                <w:lang w:val="en-GB"/>
              </w:rPr>
              <w:t xml:space="preserve"> am</w:t>
            </w:r>
            <w:r w:rsidRPr="009F3D96">
              <w:rPr>
                <w:rFonts w:ascii="Calibri" w:hAnsi="Calibri" w:cs="Calibri"/>
                <w:color w:val="000000"/>
                <w:sz w:val="28"/>
                <w:szCs w:val="28"/>
                <w:lang w:val="en-GB"/>
              </w:rPr>
              <w:t>-9.30</w:t>
            </w:r>
            <w:r>
              <w:rPr>
                <w:rFonts w:ascii="Calibri" w:hAnsi="Calibri" w:cs="Calibri"/>
                <w:color w:val="000000"/>
                <w:sz w:val="28"/>
                <w:szCs w:val="28"/>
                <w:lang w:val="en-GB"/>
              </w:rPr>
              <w:t xml:space="preserve"> am</w:t>
            </w:r>
          </w:p>
        </w:tc>
        <w:tc>
          <w:tcPr>
            <w:tcW w:w="5670" w:type="dxa"/>
          </w:tcPr>
          <w:p w:rsidR="00156E8C" w:rsidRPr="009F3D96" w:rsidRDefault="00156E8C" w:rsidP="00C66A4F">
            <w:pPr>
              <w:autoSpaceDE w:val="0"/>
              <w:autoSpaceDN w:val="0"/>
              <w:adjustRightInd w:val="0"/>
              <w:rPr>
                <w:rFonts w:ascii="Calibri" w:hAnsi="Calibri" w:cs="Calibri"/>
                <w:color w:val="000000"/>
                <w:sz w:val="28"/>
                <w:szCs w:val="28"/>
                <w:lang w:val="en-GB"/>
              </w:rPr>
            </w:pPr>
            <w:r w:rsidRPr="009F3D96">
              <w:rPr>
                <w:rFonts w:ascii="Calibri" w:hAnsi="Calibri" w:cs="Calibri"/>
                <w:color w:val="000000"/>
                <w:sz w:val="28"/>
                <w:szCs w:val="28"/>
                <w:lang w:val="en-GB"/>
              </w:rPr>
              <w:t xml:space="preserve">Statement by </w:t>
            </w:r>
            <w:r>
              <w:rPr>
                <w:rFonts w:ascii="Calibri" w:hAnsi="Calibri" w:cs="Calibri"/>
                <w:color w:val="000000"/>
                <w:sz w:val="28"/>
                <w:szCs w:val="28"/>
                <w:lang w:val="en-GB"/>
              </w:rPr>
              <w:t xml:space="preserve">German minister Peter </w:t>
            </w:r>
            <w:proofErr w:type="spellStart"/>
            <w:r>
              <w:rPr>
                <w:rFonts w:ascii="Calibri" w:hAnsi="Calibri" w:cs="Calibri"/>
                <w:color w:val="000000"/>
                <w:sz w:val="28"/>
                <w:szCs w:val="28"/>
                <w:lang w:val="en-GB"/>
              </w:rPr>
              <w:t>Altmeier</w:t>
            </w:r>
            <w:proofErr w:type="spellEnd"/>
            <w:r>
              <w:rPr>
                <w:rFonts w:ascii="Calibri" w:hAnsi="Calibri" w:cs="Calibri"/>
                <w:color w:val="000000"/>
                <w:sz w:val="28"/>
                <w:szCs w:val="28"/>
                <w:lang w:val="en-GB"/>
              </w:rPr>
              <w:t xml:space="preserve"> and Dutch minister for </w:t>
            </w:r>
            <w:r w:rsidRPr="00FF2995">
              <w:rPr>
                <w:rFonts w:ascii="Calibri" w:hAnsi="Calibri" w:cs="Calibri"/>
                <w:color w:val="000000"/>
                <w:sz w:val="28"/>
                <w:szCs w:val="28"/>
                <w:lang w:val="en-GB"/>
              </w:rPr>
              <w:t xml:space="preserve">Agriculture </w:t>
            </w:r>
            <w:r w:rsidRPr="00FF2995">
              <w:rPr>
                <w:rFonts w:ascii="Calibri" w:hAnsi="Calibri" w:cs="Calibri"/>
                <w:color w:val="000000"/>
                <w:sz w:val="28"/>
                <w:szCs w:val="28"/>
              </w:rPr>
              <w:t xml:space="preserve">Sharon A.M. </w:t>
            </w:r>
            <w:proofErr w:type="spellStart"/>
            <w:r w:rsidRPr="00FF2995">
              <w:rPr>
                <w:rFonts w:ascii="Calibri" w:hAnsi="Calibri" w:cs="Calibri"/>
                <w:color w:val="000000"/>
                <w:sz w:val="28"/>
                <w:szCs w:val="28"/>
              </w:rPr>
              <w:t>Dijksma</w:t>
            </w:r>
            <w:proofErr w:type="spellEnd"/>
          </w:p>
        </w:tc>
      </w:tr>
      <w:tr w:rsidR="00156E8C" w:rsidRPr="007A701D" w:rsidTr="00C66A4F">
        <w:trPr>
          <w:gridAfter w:val="1"/>
          <w:wAfter w:w="77" w:type="dxa"/>
          <w:cantSplit/>
          <w:trHeight w:val="678"/>
        </w:trPr>
        <w:tc>
          <w:tcPr>
            <w:tcW w:w="2218" w:type="dxa"/>
          </w:tcPr>
          <w:p w:rsidR="00156E8C" w:rsidRPr="009F3D96" w:rsidRDefault="00156E8C" w:rsidP="00C66A4F">
            <w:pPr>
              <w:autoSpaceDE w:val="0"/>
              <w:autoSpaceDN w:val="0"/>
              <w:adjustRightInd w:val="0"/>
              <w:rPr>
                <w:rFonts w:ascii="Calibri" w:hAnsi="Calibri" w:cs="Calibri"/>
                <w:color w:val="000000"/>
                <w:sz w:val="28"/>
                <w:szCs w:val="28"/>
                <w:lang w:val="en-GB"/>
              </w:rPr>
            </w:pPr>
            <w:r w:rsidRPr="009F3D96">
              <w:rPr>
                <w:rFonts w:ascii="Calibri" w:hAnsi="Calibri" w:cs="Calibri"/>
                <w:color w:val="000000"/>
                <w:sz w:val="28"/>
                <w:szCs w:val="28"/>
                <w:lang w:val="en-GB"/>
              </w:rPr>
              <w:t>9.30</w:t>
            </w:r>
            <w:r>
              <w:rPr>
                <w:rFonts w:ascii="Calibri" w:hAnsi="Calibri" w:cs="Calibri"/>
                <w:color w:val="000000"/>
                <w:sz w:val="28"/>
                <w:szCs w:val="28"/>
                <w:lang w:val="en-GB"/>
              </w:rPr>
              <w:t xml:space="preserve"> am</w:t>
            </w:r>
            <w:r w:rsidRPr="009F3D96">
              <w:rPr>
                <w:rFonts w:ascii="Calibri" w:hAnsi="Calibri" w:cs="Calibri"/>
                <w:color w:val="000000"/>
                <w:sz w:val="28"/>
                <w:szCs w:val="28"/>
                <w:lang w:val="en-GB"/>
              </w:rPr>
              <w:t>-1</w:t>
            </w:r>
            <w:r>
              <w:rPr>
                <w:rFonts w:ascii="Calibri" w:hAnsi="Calibri" w:cs="Calibri"/>
                <w:color w:val="000000"/>
                <w:sz w:val="28"/>
                <w:szCs w:val="28"/>
                <w:lang w:val="en-GB"/>
              </w:rPr>
              <w:t>1 am</w:t>
            </w:r>
          </w:p>
        </w:tc>
        <w:tc>
          <w:tcPr>
            <w:tcW w:w="5670" w:type="dxa"/>
          </w:tcPr>
          <w:p w:rsidR="00156E8C" w:rsidRDefault="00156E8C" w:rsidP="00C66A4F">
            <w:pPr>
              <w:autoSpaceDE w:val="0"/>
              <w:autoSpaceDN w:val="0"/>
              <w:adjustRightInd w:val="0"/>
              <w:rPr>
                <w:rFonts w:ascii="Calibri" w:hAnsi="Calibri" w:cs="Calibri"/>
                <w:color w:val="000000"/>
                <w:sz w:val="28"/>
                <w:szCs w:val="28"/>
                <w:lang w:val="en-GB"/>
              </w:rPr>
            </w:pPr>
            <w:r w:rsidRPr="009F3D96">
              <w:rPr>
                <w:rFonts w:ascii="Calibri" w:hAnsi="Calibri" w:cs="Calibri"/>
                <w:color w:val="000000"/>
                <w:sz w:val="28"/>
                <w:szCs w:val="28"/>
                <w:lang w:val="en-GB"/>
              </w:rPr>
              <w:t xml:space="preserve">Panel discussion </w:t>
            </w:r>
            <w:r w:rsidRPr="009F3D96">
              <w:rPr>
                <w:rFonts w:ascii="Calibri" w:hAnsi="Calibri"/>
                <w:color w:val="000000"/>
                <w:sz w:val="28"/>
                <w:szCs w:val="28"/>
                <w:lang w:val="en-GB"/>
              </w:rPr>
              <w:t>–</w:t>
            </w:r>
            <w:r w:rsidRPr="009F3D96">
              <w:rPr>
                <w:rFonts w:ascii="Calibri" w:hAnsi="Calibri" w:cs="Calibri"/>
                <w:color w:val="000000"/>
                <w:sz w:val="28"/>
                <w:szCs w:val="28"/>
                <w:lang w:val="en-GB"/>
              </w:rPr>
              <w:t xml:space="preserve"> </w:t>
            </w:r>
            <w:r>
              <w:rPr>
                <w:rFonts w:ascii="Calibri" w:hAnsi="Calibri" w:cs="Calibri"/>
                <w:color w:val="000000"/>
                <w:sz w:val="28"/>
                <w:szCs w:val="28"/>
                <w:lang w:val="en-GB"/>
              </w:rPr>
              <w:t>see script below</w:t>
            </w:r>
          </w:p>
          <w:p w:rsidR="00156E8C" w:rsidRDefault="00156E8C" w:rsidP="00C66A4F">
            <w:pPr>
              <w:autoSpaceDE w:val="0"/>
              <w:autoSpaceDN w:val="0"/>
              <w:adjustRightInd w:val="0"/>
              <w:rPr>
                <w:rFonts w:ascii="Calibri" w:hAnsi="Calibri" w:cs="Calibri"/>
                <w:color w:val="000000"/>
                <w:sz w:val="28"/>
                <w:szCs w:val="28"/>
                <w:lang w:val="en-GB"/>
              </w:rPr>
            </w:pPr>
          </w:p>
          <w:p w:rsidR="00156E8C" w:rsidRPr="009F3D96" w:rsidRDefault="00156E8C" w:rsidP="00C66A4F">
            <w:pPr>
              <w:autoSpaceDE w:val="0"/>
              <w:autoSpaceDN w:val="0"/>
              <w:adjustRightInd w:val="0"/>
              <w:rPr>
                <w:rFonts w:ascii="Calibri" w:hAnsi="Calibri" w:cs="Calibri"/>
                <w:color w:val="000000"/>
                <w:sz w:val="28"/>
                <w:szCs w:val="28"/>
                <w:lang w:val="en-GB"/>
              </w:rPr>
            </w:pPr>
            <w:r>
              <w:rPr>
                <w:rFonts w:ascii="Calibri" w:hAnsi="Calibri" w:cs="Calibri"/>
                <w:color w:val="000000"/>
                <w:sz w:val="28"/>
                <w:szCs w:val="28"/>
                <w:lang w:val="en-GB"/>
              </w:rPr>
              <w:t>All conference participants are invited to attend the panel session</w:t>
            </w:r>
          </w:p>
        </w:tc>
      </w:tr>
      <w:tr w:rsidR="00156E8C" w:rsidRPr="007A701D" w:rsidTr="00C66A4F">
        <w:trPr>
          <w:gridAfter w:val="1"/>
          <w:wAfter w:w="77" w:type="dxa"/>
          <w:cantSplit/>
          <w:trHeight w:val="274"/>
        </w:trPr>
        <w:tc>
          <w:tcPr>
            <w:tcW w:w="2218" w:type="dxa"/>
          </w:tcPr>
          <w:p w:rsidR="00156E8C" w:rsidRPr="009F3D96" w:rsidRDefault="00156E8C" w:rsidP="00C66A4F">
            <w:pPr>
              <w:autoSpaceDE w:val="0"/>
              <w:autoSpaceDN w:val="0"/>
              <w:adjustRightInd w:val="0"/>
              <w:rPr>
                <w:rFonts w:ascii="Calibri" w:hAnsi="Calibri" w:cs="Calibri"/>
                <w:color w:val="000000"/>
                <w:sz w:val="28"/>
                <w:szCs w:val="28"/>
                <w:lang w:val="en-GB"/>
              </w:rPr>
            </w:pPr>
            <w:r w:rsidRPr="009F3D96">
              <w:rPr>
                <w:rFonts w:ascii="Calibri" w:hAnsi="Calibri" w:cs="Calibri"/>
                <w:color w:val="000000"/>
                <w:sz w:val="28"/>
                <w:szCs w:val="28"/>
                <w:lang w:val="en-GB"/>
              </w:rPr>
              <w:t>1</w:t>
            </w:r>
            <w:r>
              <w:rPr>
                <w:rFonts w:ascii="Calibri" w:hAnsi="Calibri" w:cs="Calibri"/>
                <w:color w:val="000000"/>
                <w:sz w:val="28"/>
                <w:szCs w:val="28"/>
                <w:lang w:val="en-GB"/>
              </w:rPr>
              <w:t>1 am</w:t>
            </w:r>
            <w:r w:rsidRPr="009F3D96">
              <w:rPr>
                <w:rFonts w:ascii="Calibri" w:hAnsi="Calibri" w:cs="Calibri"/>
                <w:color w:val="000000"/>
                <w:sz w:val="28"/>
                <w:szCs w:val="28"/>
                <w:lang w:val="en-GB"/>
              </w:rPr>
              <w:t>-11.</w:t>
            </w:r>
            <w:r>
              <w:rPr>
                <w:rFonts w:ascii="Calibri" w:hAnsi="Calibri" w:cs="Calibri"/>
                <w:color w:val="000000"/>
                <w:sz w:val="28"/>
                <w:szCs w:val="28"/>
                <w:lang w:val="en-GB"/>
              </w:rPr>
              <w:t>15 am</w:t>
            </w:r>
          </w:p>
        </w:tc>
        <w:tc>
          <w:tcPr>
            <w:tcW w:w="5670" w:type="dxa"/>
          </w:tcPr>
          <w:p w:rsidR="00156E8C" w:rsidRPr="009F3D96" w:rsidRDefault="00156E8C" w:rsidP="00C66A4F">
            <w:pPr>
              <w:autoSpaceDE w:val="0"/>
              <w:autoSpaceDN w:val="0"/>
              <w:adjustRightInd w:val="0"/>
              <w:rPr>
                <w:rFonts w:ascii="Calibri" w:hAnsi="Calibri" w:cs="Calibri"/>
                <w:color w:val="000000"/>
                <w:sz w:val="28"/>
                <w:szCs w:val="28"/>
                <w:lang w:val="en-GB"/>
              </w:rPr>
            </w:pPr>
            <w:r w:rsidRPr="009F3D96">
              <w:rPr>
                <w:rFonts w:ascii="Calibri" w:hAnsi="Calibri" w:cs="Calibri"/>
                <w:color w:val="000000"/>
                <w:sz w:val="28"/>
                <w:szCs w:val="28"/>
                <w:lang w:val="en-GB"/>
              </w:rPr>
              <w:t>Coffee break</w:t>
            </w:r>
          </w:p>
        </w:tc>
      </w:tr>
      <w:tr w:rsidR="00156E8C" w:rsidRPr="007A701D" w:rsidTr="00C66A4F">
        <w:trPr>
          <w:gridAfter w:val="1"/>
          <w:wAfter w:w="77" w:type="dxa"/>
          <w:cantSplit/>
          <w:trHeight w:val="274"/>
        </w:trPr>
        <w:tc>
          <w:tcPr>
            <w:tcW w:w="2218" w:type="dxa"/>
          </w:tcPr>
          <w:p w:rsidR="00156E8C" w:rsidRPr="009F3D96" w:rsidRDefault="00156E8C" w:rsidP="00C66A4F">
            <w:pPr>
              <w:autoSpaceDE w:val="0"/>
              <w:autoSpaceDN w:val="0"/>
              <w:adjustRightInd w:val="0"/>
              <w:rPr>
                <w:rFonts w:ascii="Calibri" w:hAnsi="Calibri" w:cs="Calibri"/>
                <w:color w:val="000000"/>
                <w:sz w:val="28"/>
                <w:szCs w:val="28"/>
                <w:lang w:val="en-GB"/>
              </w:rPr>
            </w:pPr>
            <w:r w:rsidRPr="009F3D96">
              <w:rPr>
                <w:rFonts w:ascii="Calibri" w:hAnsi="Calibri" w:cs="Calibri"/>
                <w:color w:val="000000"/>
                <w:sz w:val="28"/>
                <w:szCs w:val="28"/>
                <w:lang w:val="en-GB"/>
              </w:rPr>
              <w:t>11.</w:t>
            </w:r>
            <w:r>
              <w:rPr>
                <w:rFonts w:ascii="Calibri" w:hAnsi="Calibri" w:cs="Calibri"/>
                <w:color w:val="000000"/>
                <w:sz w:val="28"/>
                <w:szCs w:val="28"/>
                <w:lang w:val="en-GB"/>
              </w:rPr>
              <w:t>15 am</w:t>
            </w:r>
            <w:r w:rsidRPr="009F3D96">
              <w:rPr>
                <w:rFonts w:ascii="Calibri" w:hAnsi="Calibri" w:cs="Calibri"/>
                <w:color w:val="000000"/>
                <w:sz w:val="28"/>
                <w:szCs w:val="28"/>
                <w:lang w:val="en-GB"/>
              </w:rPr>
              <w:t>-12.30</w:t>
            </w:r>
            <w:r>
              <w:rPr>
                <w:rFonts w:ascii="Calibri" w:hAnsi="Calibri" w:cs="Calibri"/>
                <w:color w:val="000000"/>
                <w:sz w:val="28"/>
                <w:szCs w:val="28"/>
                <w:lang w:val="en-GB"/>
              </w:rPr>
              <w:t xml:space="preserve"> am</w:t>
            </w:r>
          </w:p>
        </w:tc>
        <w:tc>
          <w:tcPr>
            <w:tcW w:w="5670" w:type="dxa"/>
          </w:tcPr>
          <w:p w:rsidR="00156E8C" w:rsidRPr="009F3D96" w:rsidRDefault="00156E8C" w:rsidP="00C66A4F">
            <w:pPr>
              <w:autoSpaceDE w:val="0"/>
              <w:autoSpaceDN w:val="0"/>
              <w:adjustRightInd w:val="0"/>
              <w:rPr>
                <w:rFonts w:ascii="Calibri" w:hAnsi="Calibri" w:cs="Calibri"/>
                <w:color w:val="000000"/>
                <w:sz w:val="28"/>
                <w:szCs w:val="28"/>
                <w:lang w:val="en-GB"/>
              </w:rPr>
            </w:pPr>
            <w:r>
              <w:rPr>
                <w:rFonts w:ascii="Calibri" w:hAnsi="Calibri" w:cs="Calibri"/>
                <w:color w:val="000000"/>
                <w:sz w:val="28"/>
                <w:szCs w:val="28"/>
                <w:lang w:val="en-GB"/>
              </w:rPr>
              <w:t xml:space="preserve">Trilateral </w:t>
            </w:r>
            <w:proofErr w:type="spellStart"/>
            <w:r>
              <w:rPr>
                <w:rFonts w:ascii="Calibri" w:hAnsi="Calibri" w:cs="Calibri"/>
                <w:color w:val="000000"/>
                <w:sz w:val="28"/>
                <w:szCs w:val="28"/>
                <w:lang w:val="en-GB"/>
              </w:rPr>
              <w:t>Wadden</w:t>
            </w:r>
            <w:proofErr w:type="spellEnd"/>
            <w:r>
              <w:rPr>
                <w:rFonts w:ascii="Calibri" w:hAnsi="Calibri" w:cs="Calibri"/>
                <w:color w:val="000000"/>
                <w:sz w:val="28"/>
                <w:szCs w:val="28"/>
                <w:lang w:val="en-GB"/>
              </w:rPr>
              <w:t xml:space="preserve"> Sea Governmental </w:t>
            </w:r>
            <w:r w:rsidRPr="009F3D96">
              <w:rPr>
                <w:rFonts w:ascii="Calibri" w:hAnsi="Calibri" w:cs="Calibri"/>
                <w:color w:val="000000"/>
                <w:sz w:val="28"/>
                <w:szCs w:val="28"/>
                <w:lang w:val="en-GB"/>
              </w:rPr>
              <w:t>Council meeting</w:t>
            </w:r>
          </w:p>
        </w:tc>
      </w:tr>
      <w:tr w:rsidR="00156E8C" w:rsidRPr="007A701D" w:rsidTr="00C66A4F">
        <w:trPr>
          <w:gridAfter w:val="1"/>
          <w:wAfter w:w="77" w:type="dxa"/>
          <w:cantSplit/>
          <w:trHeight w:val="266"/>
        </w:trPr>
        <w:tc>
          <w:tcPr>
            <w:tcW w:w="2218" w:type="dxa"/>
          </w:tcPr>
          <w:p w:rsidR="00156E8C" w:rsidRPr="009F3D96" w:rsidRDefault="00156E8C" w:rsidP="00C66A4F">
            <w:pPr>
              <w:autoSpaceDE w:val="0"/>
              <w:autoSpaceDN w:val="0"/>
              <w:adjustRightInd w:val="0"/>
              <w:rPr>
                <w:rFonts w:ascii="Calibri" w:hAnsi="Calibri" w:cs="Calibri"/>
                <w:color w:val="000000"/>
                <w:sz w:val="28"/>
                <w:szCs w:val="28"/>
                <w:lang w:val="en-GB"/>
              </w:rPr>
            </w:pPr>
            <w:r w:rsidRPr="009F3D96">
              <w:rPr>
                <w:rFonts w:ascii="Calibri" w:hAnsi="Calibri" w:cs="Calibri"/>
                <w:color w:val="000000"/>
                <w:sz w:val="28"/>
                <w:szCs w:val="28"/>
                <w:lang w:val="en-GB"/>
              </w:rPr>
              <w:t>12.30</w:t>
            </w:r>
            <w:r>
              <w:rPr>
                <w:rFonts w:ascii="Calibri" w:hAnsi="Calibri" w:cs="Calibri"/>
                <w:color w:val="000000"/>
                <w:sz w:val="28"/>
                <w:szCs w:val="28"/>
                <w:lang w:val="en-GB"/>
              </w:rPr>
              <w:t xml:space="preserve"> am</w:t>
            </w:r>
            <w:r w:rsidRPr="009F3D96">
              <w:rPr>
                <w:rFonts w:ascii="Calibri" w:hAnsi="Calibri" w:cs="Calibri"/>
                <w:color w:val="000000"/>
                <w:sz w:val="28"/>
                <w:szCs w:val="28"/>
                <w:lang w:val="en-GB"/>
              </w:rPr>
              <w:t>-1.30</w:t>
            </w:r>
            <w:r>
              <w:rPr>
                <w:rFonts w:ascii="Calibri" w:hAnsi="Calibri" w:cs="Calibri"/>
                <w:color w:val="000000"/>
                <w:sz w:val="28"/>
                <w:szCs w:val="28"/>
                <w:lang w:val="en-GB"/>
              </w:rPr>
              <w:t xml:space="preserve"> pm</w:t>
            </w:r>
          </w:p>
        </w:tc>
        <w:tc>
          <w:tcPr>
            <w:tcW w:w="5670" w:type="dxa"/>
          </w:tcPr>
          <w:p w:rsidR="00156E8C" w:rsidRPr="009F3D96" w:rsidRDefault="00156E8C" w:rsidP="00C66A4F">
            <w:pPr>
              <w:autoSpaceDE w:val="0"/>
              <w:autoSpaceDN w:val="0"/>
              <w:adjustRightInd w:val="0"/>
              <w:rPr>
                <w:rFonts w:ascii="Calibri" w:hAnsi="Calibri" w:cs="Calibri"/>
                <w:color w:val="000000"/>
                <w:sz w:val="28"/>
                <w:szCs w:val="28"/>
                <w:lang w:val="en-GB"/>
              </w:rPr>
            </w:pPr>
            <w:r w:rsidRPr="009F3D96">
              <w:rPr>
                <w:rFonts w:ascii="Calibri" w:hAnsi="Calibri" w:cs="Calibri"/>
                <w:color w:val="000000"/>
                <w:sz w:val="28"/>
                <w:szCs w:val="28"/>
                <w:lang w:val="en-GB"/>
              </w:rPr>
              <w:t>Lunch</w:t>
            </w:r>
            <w:r>
              <w:rPr>
                <w:rFonts w:ascii="Calibri" w:hAnsi="Calibri" w:cs="Calibri"/>
                <w:color w:val="000000"/>
                <w:sz w:val="28"/>
                <w:szCs w:val="28"/>
                <w:lang w:val="en-GB"/>
              </w:rPr>
              <w:t xml:space="preserve"> – (timeframe pending council meeting)</w:t>
            </w:r>
          </w:p>
        </w:tc>
      </w:tr>
      <w:tr w:rsidR="00156E8C" w:rsidRPr="007A701D" w:rsidTr="00C66A4F">
        <w:trPr>
          <w:gridAfter w:val="1"/>
          <w:wAfter w:w="77" w:type="dxa"/>
          <w:cantSplit/>
          <w:trHeight w:val="266"/>
        </w:trPr>
        <w:tc>
          <w:tcPr>
            <w:tcW w:w="2218" w:type="dxa"/>
          </w:tcPr>
          <w:p w:rsidR="00156E8C" w:rsidRPr="009F3D96" w:rsidRDefault="00156E8C" w:rsidP="00C66A4F">
            <w:pPr>
              <w:autoSpaceDE w:val="0"/>
              <w:autoSpaceDN w:val="0"/>
              <w:adjustRightInd w:val="0"/>
              <w:rPr>
                <w:rFonts w:ascii="Calibri" w:hAnsi="Calibri" w:cs="Calibri"/>
                <w:color w:val="000000"/>
                <w:sz w:val="28"/>
                <w:szCs w:val="28"/>
                <w:lang w:val="en-GB"/>
              </w:rPr>
            </w:pPr>
            <w:r w:rsidRPr="009F3D96">
              <w:rPr>
                <w:rFonts w:ascii="Calibri" w:hAnsi="Calibri" w:cs="Calibri"/>
                <w:color w:val="000000"/>
                <w:sz w:val="28"/>
                <w:szCs w:val="28"/>
                <w:lang w:val="en-GB"/>
              </w:rPr>
              <w:t>1.30</w:t>
            </w:r>
            <w:r>
              <w:rPr>
                <w:rFonts w:ascii="Calibri" w:hAnsi="Calibri" w:cs="Calibri"/>
                <w:color w:val="000000"/>
                <w:sz w:val="28"/>
                <w:szCs w:val="28"/>
                <w:lang w:val="en-GB"/>
              </w:rPr>
              <w:t xml:space="preserve"> pm-2</w:t>
            </w:r>
            <w:r w:rsidRPr="009F3D96">
              <w:rPr>
                <w:rFonts w:ascii="Calibri" w:hAnsi="Calibri" w:cs="Calibri"/>
                <w:color w:val="000000"/>
                <w:sz w:val="28"/>
                <w:szCs w:val="28"/>
                <w:lang w:val="en-GB"/>
              </w:rPr>
              <w:t>.30</w:t>
            </w:r>
            <w:r>
              <w:rPr>
                <w:rFonts w:ascii="Calibri" w:hAnsi="Calibri" w:cs="Calibri"/>
                <w:color w:val="000000"/>
                <w:sz w:val="28"/>
                <w:szCs w:val="28"/>
                <w:lang w:val="en-GB"/>
              </w:rPr>
              <w:t xml:space="preserve"> pm</w:t>
            </w:r>
          </w:p>
        </w:tc>
        <w:tc>
          <w:tcPr>
            <w:tcW w:w="5670" w:type="dxa"/>
          </w:tcPr>
          <w:p w:rsidR="00156E8C" w:rsidRDefault="00156E8C" w:rsidP="00C66A4F">
            <w:pPr>
              <w:autoSpaceDE w:val="0"/>
              <w:autoSpaceDN w:val="0"/>
              <w:adjustRightInd w:val="0"/>
              <w:rPr>
                <w:rFonts w:ascii="Calibri" w:hAnsi="Calibri" w:cs="Calibri"/>
                <w:color w:val="000000"/>
                <w:sz w:val="28"/>
                <w:szCs w:val="28"/>
                <w:lang w:val="en-GB"/>
              </w:rPr>
            </w:pPr>
            <w:r w:rsidRPr="009F3D96">
              <w:rPr>
                <w:rFonts w:ascii="Calibri" w:hAnsi="Calibri" w:cs="Calibri"/>
                <w:color w:val="000000"/>
                <w:sz w:val="28"/>
                <w:szCs w:val="28"/>
                <w:lang w:val="en-GB"/>
              </w:rPr>
              <w:t xml:space="preserve">Presentation and signing of declaration </w:t>
            </w:r>
          </w:p>
          <w:p w:rsidR="00156E8C" w:rsidRDefault="00156E8C" w:rsidP="00C66A4F">
            <w:pPr>
              <w:autoSpaceDE w:val="0"/>
              <w:autoSpaceDN w:val="0"/>
              <w:adjustRightInd w:val="0"/>
              <w:rPr>
                <w:rFonts w:ascii="Calibri" w:hAnsi="Calibri" w:cs="Calibri"/>
                <w:color w:val="000000"/>
                <w:sz w:val="28"/>
                <w:szCs w:val="28"/>
                <w:lang w:val="en-GB"/>
              </w:rPr>
            </w:pPr>
          </w:p>
          <w:p w:rsidR="00156E8C" w:rsidRDefault="00156E8C" w:rsidP="00C66A4F">
            <w:pPr>
              <w:autoSpaceDE w:val="0"/>
              <w:autoSpaceDN w:val="0"/>
              <w:adjustRightInd w:val="0"/>
              <w:rPr>
                <w:rFonts w:ascii="Calibri" w:hAnsi="Calibri" w:cs="Calibri"/>
                <w:color w:val="000000"/>
                <w:sz w:val="28"/>
                <w:szCs w:val="28"/>
                <w:lang w:val="en-GB"/>
              </w:rPr>
            </w:pPr>
            <w:r>
              <w:rPr>
                <w:rFonts w:ascii="Calibri" w:hAnsi="Calibri" w:cs="Calibri"/>
                <w:color w:val="000000"/>
                <w:sz w:val="28"/>
                <w:szCs w:val="28"/>
                <w:lang w:val="en-GB"/>
              </w:rPr>
              <w:t>S</w:t>
            </w:r>
            <w:r w:rsidRPr="009F3D96">
              <w:rPr>
                <w:rFonts w:ascii="Calibri" w:hAnsi="Calibri" w:cs="Calibri"/>
                <w:color w:val="000000"/>
                <w:sz w:val="28"/>
                <w:szCs w:val="28"/>
                <w:lang w:val="en-GB"/>
              </w:rPr>
              <w:t xml:space="preserve">igning </w:t>
            </w:r>
            <w:r>
              <w:rPr>
                <w:rFonts w:ascii="Calibri" w:hAnsi="Calibri" w:cs="Calibri"/>
                <w:color w:val="000000"/>
                <w:sz w:val="28"/>
                <w:szCs w:val="28"/>
                <w:lang w:val="en-GB"/>
              </w:rPr>
              <w:t>ceremony for</w:t>
            </w:r>
            <w:r w:rsidRPr="009F3D96">
              <w:rPr>
                <w:rFonts w:ascii="Calibri" w:hAnsi="Calibri" w:cs="Calibri"/>
                <w:color w:val="000000"/>
                <w:sz w:val="28"/>
                <w:szCs w:val="28"/>
                <w:lang w:val="en-GB"/>
              </w:rPr>
              <w:t xml:space="preserve"> strategy for sustainable tourism,</w:t>
            </w:r>
            <w:r>
              <w:rPr>
                <w:rFonts w:ascii="Calibri" w:hAnsi="Calibri" w:cs="Calibri"/>
                <w:color w:val="000000"/>
                <w:sz w:val="28"/>
                <w:szCs w:val="28"/>
                <w:lang w:val="en-GB"/>
              </w:rPr>
              <w:t xml:space="preserve"> introduction of strategy by </w:t>
            </w:r>
            <w:proofErr w:type="spellStart"/>
            <w:r>
              <w:rPr>
                <w:rFonts w:ascii="Calibri" w:hAnsi="Calibri" w:cs="Calibri"/>
                <w:color w:val="000000"/>
                <w:sz w:val="28"/>
                <w:szCs w:val="28"/>
                <w:lang w:val="en-GB"/>
              </w:rPr>
              <w:t>Elze</w:t>
            </w:r>
            <w:proofErr w:type="spellEnd"/>
            <w:r>
              <w:rPr>
                <w:rFonts w:ascii="Calibri" w:hAnsi="Calibri" w:cs="Calibri"/>
                <w:color w:val="000000"/>
                <w:sz w:val="28"/>
                <w:szCs w:val="28"/>
                <w:lang w:val="en-GB"/>
              </w:rPr>
              <w:t xml:space="preserve"> </w:t>
            </w:r>
            <w:proofErr w:type="spellStart"/>
            <w:r>
              <w:rPr>
                <w:rFonts w:ascii="Calibri" w:hAnsi="Calibri" w:cs="Calibri"/>
                <w:color w:val="000000"/>
                <w:sz w:val="28"/>
                <w:szCs w:val="28"/>
                <w:lang w:val="en-GB"/>
              </w:rPr>
              <w:t>Klinkhammer</w:t>
            </w:r>
            <w:proofErr w:type="spellEnd"/>
            <w:r>
              <w:rPr>
                <w:rFonts w:ascii="Calibri" w:hAnsi="Calibri" w:cs="Calibri"/>
                <w:color w:val="000000"/>
                <w:sz w:val="28"/>
                <w:szCs w:val="28"/>
                <w:lang w:val="en-GB"/>
              </w:rPr>
              <w:t>, TG-STS chair</w:t>
            </w:r>
            <w:r w:rsidRPr="009F3D96">
              <w:rPr>
                <w:rFonts w:ascii="Calibri" w:hAnsi="Calibri" w:cs="Calibri"/>
                <w:color w:val="000000"/>
                <w:sz w:val="28"/>
                <w:szCs w:val="28"/>
                <w:lang w:val="en-GB"/>
              </w:rPr>
              <w:t xml:space="preserve"> </w:t>
            </w:r>
          </w:p>
          <w:p w:rsidR="00156E8C" w:rsidRDefault="00156E8C" w:rsidP="00C66A4F">
            <w:pPr>
              <w:autoSpaceDE w:val="0"/>
              <w:autoSpaceDN w:val="0"/>
              <w:adjustRightInd w:val="0"/>
              <w:rPr>
                <w:rFonts w:ascii="Calibri" w:hAnsi="Calibri" w:cs="Calibri"/>
                <w:color w:val="000000"/>
                <w:sz w:val="28"/>
                <w:szCs w:val="28"/>
                <w:lang w:val="en-GB"/>
              </w:rPr>
            </w:pPr>
          </w:p>
          <w:p w:rsidR="00156E8C" w:rsidRDefault="00156E8C" w:rsidP="00C66A4F">
            <w:pPr>
              <w:autoSpaceDE w:val="0"/>
              <w:autoSpaceDN w:val="0"/>
              <w:adjustRightInd w:val="0"/>
              <w:rPr>
                <w:rFonts w:ascii="Calibri" w:hAnsi="Calibri" w:cs="Calibri"/>
                <w:color w:val="000000"/>
                <w:sz w:val="28"/>
                <w:szCs w:val="28"/>
                <w:lang w:val="en-GB"/>
              </w:rPr>
            </w:pPr>
            <w:r>
              <w:rPr>
                <w:rFonts w:ascii="Calibri" w:hAnsi="Calibri" w:cs="Calibri"/>
                <w:color w:val="000000"/>
                <w:sz w:val="28"/>
                <w:szCs w:val="28"/>
                <w:lang w:val="en-GB"/>
              </w:rPr>
              <w:t xml:space="preserve">Possible signing of framework for sustainable fisheries </w:t>
            </w:r>
          </w:p>
          <w:p w:rsidR="00156E8C" w:rsidRDefault="00156E8C" w:rsidP="00C66A4F">
            <w:pPr>
              <w:autoSpaceDE w:val="0"/>
              <w:autoSpaceDN w:val="0"/>
              <w:adjustRightInd w:val="0"/>
              <w:rPr>
                <w:rFonts w:ascii="Calibri" w:hAnsi="Calibri" w:cs="Calibri"/>
                <w:color w:val="000000"/>
                <w:sz w:val="28"/>
                <w:szCs w:val="28"/>
                <w:lang w:val="en-GB"/>
              </w:rPr>
            </w:pPr>
          </w:p>
          <w:p w:rsidR="00156E8C" w:rsidRPr="009F3D96" w:rsidRDefault="00156E8C" w:rsidP="00C66A4F">
            <w:pPr>
              <w:autoSpaceDE w:val="0"/>
              <w:autoSpaceDN w:val="0"/>
              <w:adjustRightInd w:val="0"/>
              <w:rPr>
                <w:rFonts w:ascii="Calibri" w:hAnsi="Calibri" w:cs="Calibri"/>
                <w:color w:val="000000"/>
                <w:sz w:val="28"/>
                <w:szCs w:val="28"/>
                <w:lang w:val="en-GB"/>
              </w:rPr>
            </w:pPr>
            <w:r>
              <w:rPr>
                <w:rFonts w:ascii="Calibri" w:hAnsi="Calibri" w:cs="Calibri"/>
                <w:color w:val="000000"/>
                <w:sz w:val="28"/>
                <w:szCs w:val="28"/>
                <w:lang w:val="en-GB"/>
              </w:rPr>
              <w:t>P</w:t>
            </w:r>
            <w:r w:rsidRPr="009F3D96">
              <w:rPr>
                <w:rFonts w:ascii="Calibri" w:hAnsi="Calibri" w:cs="Calibri"/>
                <w:color w:val="000000"/>
                <w:sz w:val="28"/>
                <w:szCs w:val="28"/>
                <w:lang w:val="en-GB"/>
              </w:rPr>
              <w:t>resentation of new chair of WSB</w:t>
            </w:r>
            <w:r>
              <w:rPr>
                <w:rFonts w:ascii="Calibri" w:hAnsi="Calibri" w:cs="Calibri"/>
                <w:color w:val="000000"/>
                <w:sz w:val="28"/>
                <w:szCs w:val="28"/>
                <w:lang w:val="en-GB"/>
              </w:rPr>
              <w:t xml:space="preserve"> by Dutch minister</w:t>
            </w:r>
          </w:p>
        </w:tc>
      </w:tr>
      <w:tr w:rsidR="00156E8C" w:rsidRPr="007A701D" w:rsidTr="00C66A4F">
        <w:trPr>
          <w:gridAfter w:val="1"/>
          <w:wAfter w:w="77" w:type="dxa"/>
          <w:cantSplit/>
          <w:trHeight w:val="266"/>
        </w:trPr>
        <w:tc>
          <w:tcPr>
            <w:tcW w:w="2218" w:type="dxa"/>
          </w:tcPr>
          <w:p w:rsidR="00156E8C" w:rsidRPr="009F3D96" w:rsidRDefault="00156E8C" w:rsidP="00C66A4F">
            <w:pPr>
              <w:autoSpaceDE w:val="0"/>
              <w:autoSpaceDN w:val="0"/>
              <w:adjustRightInd w:val="0"/>
              <w:rPr>
                <w:rFonts w:ascii="Calibri" w:hAnsi="Calibri" w:cs="Calibri"/>
                <w:color w:val="000000"/>
                <w:sz w:val="28"/>
                <w:szCs w:val="28"/>
                <w:lang w:val="en-GB"/>
              </w:rPr>
            </w:pPr>
            <w:r>
              <w:rPr>
                <w:rFonts w:ascii="Calibri" w:hAnsi="Calibri" w:cs="Calibri"/>
                <w:color w:val="000000"/>
                <w:sz w:val="28"/>
                <w:szCs w:val="28"/>
                <w:lang w:val="en-GB"/>
              </w:rPr>
              <w:lastRenderedPageBreak/>
              <w:t>2</w:t>
            </w:r>
            <w:r w:rsidRPr="009F3D96">
              <w:rPr>
                <w:rFonts w:ascii="Calibri" w:hAnsi="Calibri" w:cs="Calibri"/>
                <w:color w:val="000000"/>
                <w:sz w:val="28"/>
                <w:szCs w:val="28"/>
                <w:lang w:val="en-GB"/>
              </w:rPr>
              <w:t>.30</w:t>
            </w:r>
            <w:r>
              <w:rPr>
                <w:rFonts w:ascii="Calibri" w:hAnsi="Calibri" w:cs="Calibri"/>
                <w:color w:val="000000"/>
                <w:sz w:val="28"/>
                <w:szCs w:val="28"/>
                <w:lang w:val="en-GB"/>
              </w:rPr>
              <w:t xml:space="preserve"> pm</w:t>
            </w:r>
            <w:r w:rsidRPr="009F3D96">
              <w:rPr>
                <w:rFonts w:ascii="Calibri" w:hAnsi="Calibri" w:cs="Calibri"/>
                <w:color w:val="000000"/>
                <w:sz w:val="28"/>
                <w:szCs w:val="28"/>
                <w:lang w:val="en-GB"/>
              </w:rPr>
              <w:t>-</w:t>
            </w:r>
            <w:r>
              <w:rPr>
                <w:rFonts w:ascii="Calibri" w:hAnsi="Calibri" w:cs="Calibri"/>
                <w:color w:val="000000"/>
                <w:sz w:val="28"/>
                <w:szCs w:val="28"/>
                <w:lang w:val="en-GB"/>
              </w:rPr>
              <w:t>3 pm</w:t>
            </w:r>
          </w:p>
        </w:tc>
        <w:tc>
          <w:tcPr>
            <w:tcW w:w="5670" w:type="dxa"/>
          </w:tcPr>
          <w:p w:rsidR="00156E8C" w:rsidRPr="009F3D96" w:rsidRDefault="00156E8C" w:rsidP="00C66A4F">
            <w:pPr>
              <w:autoSpaceDE w:val="0"/>
              <w:autoSpaceDN w:val="0"/>
              <w:adjustRightInd w:val="0"/>
              <w:rPr>
                <w:rFonts w:ascii="Calibri" w:hAnsi="Calibri" w:cs="Calibri"/>
                <w:color w:val="000000"/>
                <w:sz w:val="28"/>
                <w:szCs w:val="28"/>
                <w:lang w:val="en-GB"/>
              </w:rPr>
            </w:pPr>
            <w:r w:rsidRPr="009F3D96">
              <w:rPr>
                <w:rFonts w:ascii="Calibri" w:hAnsi="Calibri" w:cs="Calibri"/>
                <w:color w:val="000000"/>
                <w:sz w:val="28"/>
                <w:szCs w:val="28"/>
                <w:lang w:val="en-GB"/>
              </w:rPr>
              <w:t>Press conference</w:t>
            </w:r>
          </w:p>
        </w:tc>
      </w:tr>
      <w:tr w:rsidR="00156E8C" w:rsidRPr="007A701D" w:rsidTr="00C66A4F">
        <w:trPr>
          <w:gridAfter w:val="1"/>
          <w:wAfter w:w="77" w:type="dxa"/>
          <w:cantSplit/>
          <w:trHeight w:val="266"/>
        </w:trPr>
        <w:tc>
          <w:tcPr>
            <w:tcW w:w="2218" w:type="dxa"/>
          </w:tcPr>
          <w:p w:rsidR="00156E8C" w:rsidRPr="009F3D96" w:rsidRDefault="00156E8C" w:rsidP="00C66A4F">
            <w:pPr>
              <w:autoSpaceDE w:val="0"/>
              <w:autoSpaceDN w:val="0"/>
              <w:adjustRightInd w:val="0"/>
              <w:rPr>
                <w:rFonts w:ascii="Calibri" w:hAnsi="Calibri" w:cs="Calibri"/>
                <w:color w:val="000000"/>
                <w:sz w:val="28"/>
                <w:szCs w:val="28"/>
                <w:lang w:val="en-GB"/>
              </w:rPr>
            </w:pPr>
            <w:r>
              <w:rPr>
                <w:rFonts w:ascii="Calibri" w:hAnsi="Calibri" w:cs="Calibri"/>
                <w:color w:val="000000"/>
                <w:sz w:val="28"/>
                <w:szCs w:val="28"/>
                <w:lang w:val="en-GB"/>
              </w:rPr>
              <w:t>3 pm-3</w:t>
            </w:r>
            <w:r w:rsidRPr="009F3D96">
              <w:rPr>
                <w:rFonts w:ascii="Calibri" w:hAnsi="Calibri" w:cs="Calibri"/>
                <w:color w:val="000000"/>
                <w:sz w:val="28"/>
                <w:szCs w:val="28"/>
                <w:lang w:val="en-GB"/>
              </w:rPr>
              <w:t>.30</w:t>
            </w:r>
            <w:r>
              <w:rPr>
                <w:rFonts w:ascii="Calibri" w:hAnsi="Calibri" w:cs="Calibri"/>
                <w:color w:val="000000"/>
                <w:sz w:val="28"/>
                <w:szCs w:val="28"/>
                <w:lang w:val="en-GB"/>
              </w:rPr>
              <w:t xml:space="preserve"> pm</w:t>
            </w:r>
          </w:p>
        </w:tc>
        <w:tc>
          <w:tcPr>
            <w:tcW w:w="5670" w:type="dxa"/>
          </w:tcPr>
          <w:p w:rsidR="00156E8C" w:rsidRPr="009F3D96" w:rsidRDefault="00156E8C" w:rsidP="00C66A4F">
            <w:pPr>
              <w:autoSpaceDE w:val="0"/>
              <w:autoSpaceDN w:val="0"/>
              <w:adjustRightInd w:val="0"/>
              <w:rPr>
                <w:rFonts w:ascii="Calibri" w:hAnsi="Calibri" w:cs="Calibri"/>
                <w:color w:val="000000"/>
                <w:sz w:val="28"/>
                <w:szCs w:val="28"/>
                <w:lang w:val="en-GB"/>
              </w:rPr>
            </w:pPr>
            <w:r w:rsidRPr="009F3D96">
              <w:rPr>
                <w:rFonts w:ascii="Calibri" w:hAnsi="Calibri" w:cs="Calibri"/>
                <w:color w:val="000000"/>
                <w:sz w:val="28"/>
                <w:szCs w:val="28"/>
                <w:lang w:val="en-GB"/>
              </w:rPr>
              <w:t>Coffee break</w:t>
            </w:r>
          </w:p>
        </w:tc>
      </w:tr>
      <w:tr w:rsidR="00156E8C" w:rsidRPr="007A701D" w:rsidTr="00C66A4F">
        <w:trPr>
          <w:gridAfter w:val="1"/>
          <w:wAfter w:w="77" w:type="dxa"/>
          <w:cantSplit/>
          <w:trHeight w:val="266"/>
        </w:trPr>
        <w:tc>
          <w:tcPr>
            <w:tcW w:w="2218" w:type="dxa"/>
          </w:tcPr>
          <w:p w:rsidR="00156E8C" w:rsidRPr="009F3D96" w:rsidRDefault="00156E8C" w:rsidP="00C66A4F">
            <w:pPr>
              <w:autoSpaceDE w:val="0"/>
              <w:autoSpaceDN w:val="0"/>
              <w:adjustRightInd w:val="0"/>
              <w:rPr>
                <w:rFonts w:ascii="Calibri" w:hAnsi="Calibri" w:cs="Calibri"/>
                <w:color w:val="000000"/>
                <w:sz w:val="28"/>
                <w:szCs w:val="28"/>
                <w:lang w:val="en-GB"/>
              </w:rPr>
            </w:pPr>
            <w:r>
              <w:rPr>
                <w:rFonts w:ascii="Calibri" w:hAnsi="Calibri" w:cs="Calibri"/>
                <w:color w:val="000000"/>
                <w:sz w:val="28"/>
                <w:szCs w:val="28"/>
                <w:lang w:val="en-GB"/>
              </w:rPr>
              <w:t>3</w:t>
            </w:r>
            <w:r w:rsidRPr="009F3D96">
              <w:rPr>
                <w:rFonts w:ascii="Calibri" w:hAnsi="Calibri" w:cs="Calibri"/>
                <w:color w:val="000000"/>
                <w:sz w:val="28"/>
                <w:szCs w:val="28"/>
                <w:lang w:val="en-GB"/>
              </w:rPr>
              <w:t>.30</w:t>
            </w:r>
            <w:r>
              <w:rPr>
                <w:rFonts w:ascii="Calibri" w:hAnsi="Calibri" w:cs="Calibri"/>
                <w:color w:val="000000"/>
                <w:sz w:val="28"/>
                <w:szCs w:val="28"/>
                <w:lang w:val="en-GB"/>
              </w:rPr>
              <w:t xml:space="preserve"> pm</w:t>
            </w:r>
          </w:p>
        </w:tc>
        <w:tc>
          <w:tcPr>
            <w:tcW w:w="5670" w:type="dxa"/>
          </w:tcPr>
          <w:p w:rsidR="00156E8C" w:rsidRPr="009F3D96" w:rsidRDefault="00156E8C" w:rsidP="00C66A4F">
            <w:pPr>
              <w:autoSpaceDE w:val="0"/>
              <w:autoSpaceDN w:val="0"/>
              <w:adjustRightInd w:val="0"/>
              <w:rPr>
                <w:rFonts w:ascii="Calibri" w:hAnsi="Calibri" w:cs="Calibri"/>
                <w:color w:val="000000"/>
                <w:sz w:val="28"/>
                <w:szCs w:val="28"/>
                <w:lang w:val="en-GB"/>
              </w:rPr>
            </w:pPr>
            <w:r>
              <w:rPr>
                <w:rFonts w:ascii="Calibri" w:hAnsi="Calibri" w:cs="Calibri"/>
                <w:color w:val="000000"/>
                <w:sz w:val="28"/>
                <w:szCs w:val="28"/>
                <w:lang w:val="en-GB"/>
              </w:rPr>
              <w:t xml:space="preserve">Departure of </w:t>
            </w:r>
            <w:r w:rsidRPr="009F3D96">
              <w:rPr>
                <w:rFonts w:ascii="Calibri" w:hAnsi="Calibri" w:cs="Calibri"/>
                <w:color w:val="000000"/>
                <w:sz w:val="28"/>
                <w:szCs w:val="28"/>
                <w:lang w:val="en-GB"/>
              </w:rPr>
              <w:t>Ministers</w:t>
            </w:r>
          </w:p>
        </w:tc>
      </w:tr>
      <w:tr w:rsidR="00156E8C" w:rsidRPr="007A701D" w:rsidTr="00C66A4F">
        <w:trPr>
          <w:gridAfter w:val="1"/>
          <w:wAfter w:w="77" w:type="dxa"/>
          <w:cantSplit/>
          <w:trHeight w:val="266"/>
        </w:trPr>
        <w:tc>
          <w:tcPr>
            <w:tcW w:w="2218" w:type="dxa"/>
          </w:tcPr>
          <w:p w:rsidR="00156E8C" w:rsidRPr="009F3D96" w:rsidRDefault="00156E8C" w:rsidP="00C66A4F">
            <w:pPr>
              <w:autoSpaceDE w:val="0"/>
              <w:autoSpaceDN w:val="0"/>
              <w:adjustRightInd w:val="0"/>
              <w:rPr>
                <w:rFonts w:ascii="Calibri" w:hAnsi="Calibri" w:cs="Calibri"/>
                <w:color w:val="000000"/>
                <w:sz w:val="28"/>
                <w:szCs w:val="28"/>
                <w:lang w:val="en-GB"/>
              </w:rPr>
            </w:pPr>
            <w:r>
              <w:rPr>
                <w:rFonts w:ascii="Calibri" w:hAnsi="Calibri" w:cs="Calibri"/>
                <w:color w:val="000000"/>
                <w:sz w:val="28"/>
                <w:szCs w:val="28"/>
                <w:lang w:val="en-GB"/>
              </w:rPr>
              <w:t>3.30 pm-4 pm</w:t>
            </w:r>
          </w:p>
        </w:tc>
        <w:tc>
          <w:tcPr>
            <w:tcW w:w="5670" w:type="dxa"/>
          </w:tcPr>
          <w:p w:rsidR="00156E8C" w:rsidRPr="009F3D96" w:rsidRDefault="00156E8C" w:rsidP="00C66A4F">
            <w:pPr>
              <w:autoSpaceDE w:val="0"/>
              <w:autoSpaceDN w:val="0"/>
              <w:adjustRightInd w:val="0"/>
              <w:rPr>
                <w:rFonts w:ascii="Calibri" w:hAnsi="Calibri" w:cs="Calibri"/>
                <w:color w:val="000000"/>
                <w:sz w:val="28"/>
                <w:szCs w:val="28"/>
                <w:lang w:val="en-GB"/>
              </w:rPr>
            </w:pPr>
            <w:r>
              <w:rPr>
                <w:rFonts w:ascii="Calibri" w:hAnsi="Calibri" w:cs="Calibri"/>
                <w:color w:val="000000"/>
                <w:sz w:val="28"/>
                <w:szCs w:val="28"/>
                <w:lang w:val="en-GB"/>
              </w:rPr>
              <w:t xml:space="preserve">Transfer to </w:t>
            </w:r>
            <w:proofErr w:type="spellStart"/>
            <w:r>
              <w:rPr>
                <w:rFonts w:ascii="Calibri" w:hAnsi="Calibri" w:cs="Calibri"/>
                <w:color w:val="000000"/>
                <w:sz w:val="28"/>
                <w:szCs w:val="28"/>
                <w:lang w:val="en-GB"/>
              </w:rPr>
              <w:t>Tønder</w:t>
            </w:r>
            <w:proofErr w:type="spellEnd"/>
            <w:r>
              <w:rPr>
                <w:rFonts w:ascii="Calibri" w:hAnsi="Calibri" w:cs="Calibri"/>
                <w:color w:val="000000"/>
                <w:sz w:val="28"/>
                <w:szCs w:val="28"/>
                <w:lang w:val="en-GB"/>
              </w:rPr>
              <w:t xml:space="preserve"> Town Hall</w:t>
            </w:r>
          </w:p>
        </w:tc>
      </w:tr>
      <w:tr w:rsidR="00156E8C" w:rsidRPr="007A701D" w:rsidTr="00C66A4F">
        <w:trPr>
          <w:gridAfter w:val="1"/>
          <w:wAfter w:w="77" w:type="dxa"/>
          <w:cantSplit/>
          <w:trHeight w:val="266"/>
        </w:trPr>
        <w:tc>
          <w:tcPr>
            <w:tcW w:w="2218" w:type="dxa"/>
          </w:tcPr>
          <w:p w:rsidR="00156E8C" w:rsidRPr="009F3D96" w:rsidRDefault="00156E8C" w:rsidP="00C66A4F">
            <w:pPr>
              <w:autoSpaceDE w:val="0"/>
              <w:autoSpaceDN w:val="0"/>
              <w:adjustRightInd w:val="0"/>
              <w:rPr>
                <w:rFonts w:ascii="Calibri" w:hAnsi="Calibri" w:cs="Calibri"/>
                <w:color w:val="000000"/>
                <w:sz w:val="28"/>
                <w:szCs w:val="28"/>
                <w:lang w:val="en-GB"/>
              </w:rPr>
            </w:pPr>
            <w:r>
              <w:rPr>
                <w:rFonts w:ascii="Calibri" w:hAnsi="Calibri" w:cs="Calibri"/>
                <w:color w:val="000000"/>
                <w:sz w:val="28"/>
                <w:szCs w:val="28"/>
                <w:lang w:val="en-GB"/>
              </w:rPr>
              <w:t>4 pm</w:t>
            </w:r>
            <w:r w:rsidRPr="009F3D96">
              <w:rPr>
                <w:rFonts w:ascii="Calibri" w:hAnsi="Calibri" w:cs="Calibri"/>
                <w:color w:val="000000"/>
                <w:sz w:val="28"/>
                <w:szCs w:val="28"/>
                <w:lang w:val="en-GB"/>
              </w:rPr>
              <w:t>-</w:t>
            </w:r>
            <w:r>
              <w:rPr>
                <w:rFonts w:ascii="Calibri" w:hAnsi="Calibri" w:cs="Calibri"/>
                <w:color w:val="000000"/>
                <w:sz w:val="28"/>
                <w:szCs w:val="28"/>
                <w:lang w:val="en-GB"/>
              </w:rPr>
              <w:t>6 pm</w:t>
            </w:r>
          </w:p>
        </w:tc>
        <w:tc>
          <w:tcPr>
            <w:tcW w:w="5670" w:type="dxa"/>
          </w:tcPr>
          <w:p w:rsidR="00156E8C" w:rsidRPr="009F3D96" w:rsidRDefault="00156E8C" w:rsidP="00C66A4F">
            <w:pPr>
              <w:autoSpaceDE w:val="0"/>
              <w:autoSpaceDN w:val="0"/>
              <w:adjustRightInd w:val="0"/>
              <w:rPr>
                <w:rFonts w:ascii="Calibri" w:hAnsi="Calibri" w:cs="Calibri"/>
                <w:color w:val="000000"/>
                <w:sz w:val="28"/>
                <w:szCs w:val="28"/>
                <w:lang w:val="en-GB"/>
              </w:rPr>
            </w:pPr>
            <w:r>
              <w:rPr>
                <w:rFonts w:ascii="Calibri" w:hAnsi="Calibri" w:cs="Calibri"/>
                <w:color w:val="000000"/>
                <w:sz w:val="28"/>
                <w:szCs w:val="28"/>
                <w:lang w:val="en-GB"/>
              </w:rPr>
              <w:t xml:space="preserve">Reception by the invitation of </w:t>
            </w:r>
            <w:proofErr w:type="spellStart"/>
            <w:r>
              <w:rPr>
                <w:rFonts w:ascii="Calibri" w:hAnsi="Calibri" w:cs="Calibri"/>
                <w:color w:val="000000"/>
                <w:sz w:val="28"/>
                <w:szCs w:val="28"/>
                <w:lang w:val="en-GB"/>
              </w:rPr>
              <w:t>Tønder</w:t>
            </w:r>
            <w:proofErr w:type="spellEnd"/>
            <w:r>
              <w:rPr>
                <w:rFonts w:ascii="Calibri" w:hAnsi="Calibri" w:cs="Calibri"/>
                <w:color w:val="000000"/>
                <w:sz w:val="28"/>
                <w:szCs w:val="28"/>
                <w:lang w:val="en-GB"/>
              </w:rPr>
              <w:t xml:space="preserve"> Municipality followed by a v</w:t>
            </w:r>
            <w:r w:rsidRPr="009F3D96">
              <w:rPr>
                <w:rFonts w:ascii="Calibri" w:hAnsi="Calibri" w:cs="Calibri"/>
                <w:color w:val="000000"/>
                <w:sz w:val="28"/>
                <w:szCs w:val="28"/>
                <w:lang w:val="en-GB"/>
              </w:rPr>
              <w:t xml:space="preserve">isit </w:t>
            </w:r>
            <w:r>
              <w:rPr>
                <w:rFonts w:ascii="Calibri" w:hAnsi="Calibri" w:cs="Calibri"/>
                <w:color w:val="000000"/>
                <w:sz w:val="28"/>
                <w:szCs w:val="28"/>
                <w:lang w:val="en-GB"/>
              </w:rPr>
              <w:t xml:space="preserve">to </w:t>
            </w:r>
            <w:proofErr w:type="spellStart"/>
            <w:r w:rsidRPr="009F3D96">
              <w:rPr>
                <w:rFonts w:ascii="Calibri" w:hAnsi="Calibri" w:cs="Calibri"/>
                <w:color w:val="000000"/>
                <w:sz w:val="28"/>
                <w:szCs w:val="28"/>
                <w:lang w:val="en-GB"/>
              </w:rPr>
              <w:t>Tønder</w:t>
            </w:r>
            <w:proofErr w:type="spellEnd"/>
            <w:r w:rsidRPr="009F3D96">
              <w:rPr>
                <w:rFonts w:ascii="Calibri" w:hAnsi="Calibri" w:cs="Calibri"/>
                <w:color w:val="000000"/>
                <w:sz w:val="28"/>
                <w:szCs w:val="28"/>
                <w:lang w:val="en-GB"/>
              </w:rPr>
              <w:t xml:space="preserve"> Museum</w:t>
            </w:r>
          </w:p>
        </w:tc>
      </w:tr>
      <w:tr w:rsidR="00156E8C" w:rsidRPr="007A701D" w:rsidTr="00C66A4F">
        <w:trPr>
          <w:gridAfter w:val="1"/>
          <w:wAfter w:w="77" w:type="dxa"/>
          <w:cantSplit/>
          <w:trHeight w:val="266"/>
        </w:trPr>
        <w:tc>
          <w:tcPr>
            <w:tcW w:w="2218" w:type="dxa"/>
          </w:tcPr>
          <w:p w:rsidR="00156E8C" w:rsidRPr="009F3D96" w:rsidRDefault="00156E8C" w:rsidP="00C66A4F">
            <w:pPr>
              <w:autoSpaceDE w:val="0"/>
              <w:autoSpaceDN w:val="0"/>
              <w:adjustRightInd w:val="0"/>
              <w:rPr>
                <w:rFonts w:ascii="Calibri" w:hAnsi="Calibri" w:cs="Calibri"/>
                <w:color w:val="000000"/>
                <w:sz w:val="28"/>
                <w:szCs w:val="28"/>
                <w:lang w:val="en-GB"/>
              </w:rPr>
            </w:pPr>
            <w:r>
              <w:rPr>
                <w:rFonts w:ascii="Calibri" w:hAnsi="Calibri" w:cs="Calibri"/>
                <w:color w:val="000000"/>
                <w:sz w:val="28"/>
                <w:szCs w:val="28"/>
                <w:lang w:val="en-GB"/>
              </w:rPr>
              <w:t>6 pm-6</w:t>
            </w:r>
            <w:r w:rsidRPr="009F3D96">
              <w:rPr>
                <w:rFonts w:ascii="Calibri" w:hAnsi="Calibri" w:cs="Calibri"/>
                <w:color w:val="000000"/>
                <w:sz w:val="28"/>
                <w:szCs w:val="28"/>
                <w:lang w:val="en-GB"/>
              </w:rPr>
              <w:t>.30</w:t>
            </w:r>
            <w:r>
              <w:rPr>
                <w:rFonts w:ascii="Calibri" w:hAnsi="Calibri" w:cs="Calibri"/>
                <w:color w:val="000000"/>
                <w:sz w:val="28"/>
                <w:szCs w:val="28"/>
                <w:lang w:val="en-GB"/>
              </w:rPr>
              <w:t xml:space="preserve"> pm</w:t>
            </w:r>
          </w:p>
        </w:tc>
        <w:tc>
          <w:tcPr>
            <w:tcW w:w="5670" w:type="dxa"/>
          </w:tcPr>
          <w:p w:rsidR="00156E8C" w:rsidRPr="009F3D96" w:rsidRDefault="00156E8C" w:rsidP="00C66A4F">
            <w:pPr>
              <w:autoSpaceDE w:val="0"/>
              <w:autoSpaceDN w:val="0"/>
              <w:adjustRightInd w:val="0"/>
              <w:rPr>
                <w:rFonts w:ascii="Calibri" w:hAnsi="Calibri" w:cs="Calibri"/>
                <w:color w:val="000000"/>
                <w:sz w:val="28"/>
                <w:szCs w:val="28"/>
                <w:lang w:val="en-GB"/>
              </w:rPr>
            </w:pPr>
            <w:r w:rsidRPr="009F3D96">
              <w:rPr>
                <w:rFonts w:ascii="Calibri" w:hAnsi="Calibri" w:cs="Calibri"/>
                <w:color w:val="000000"/>
                <w:sz w:val="28"/>
                <w:szCs w:val="28"/>
                <w:lang w:val="en-GB"/>
              </w:rPr>
              <w:t>Informal WSB meet and greet</w:t>
            </w:r>
            <w:r>
              <w:rPr>
                <w:rFonts w:ascii="Calibri" w:hAnsi="Calibri" w:cs="Calibri"/>
                <w:color w:val="000000"/>
                <w:sz w:val="28"/>
                <w:szCs w:val="28"/>
                <w:lang w:val="en-GB"/>
              </w:rPr>
              <w:t xml:space="preserve"> chaired by new installed Dutch chair</w:t>
            </w:r>
          </w:p>
        </w:tc>
      </w:tr>
      <w:tr w:rsidR="00156E8C" w:rsidRPr="007A701D" w:rsidTr="00C66A4F">
        <w:trPr>
          <w:gridAfter w:val="1"/>
          <w:wAfter w:w="77" w:type="dxa"/>
          <w:cantSplit/>
          <w:trHeight w:val="266"/>
        </w:trPr>
        <w:tc>
          <w:tcPr>
            <w:tcW w:w="2218" w:type="dxa"/>
          </w:tcPr>
          <w:p w:rsidR="00156E8C" w:rsidRPr="009F3D96" w:rsidRDefault="00156E8C" w:rsidP="00C66A4F">
            <w:pPr>
              <w:autoSpaceDE w:val="0"/>
              <w:autoSpaceDN w:val="0"/>
              <w:adjustRightInd w:val="0"/>
              <w:rPr>
                <w:rFonts w:ascii="Calibri" w:hAnsi="Calibri" w:cs="Calibri"/>
                <w:color w:val="000000"/>
                <w:sz w:val="28"/>
                <w:szCs w:val="28"/>
                <w:lang w:val="en-GB"/>
              </w:rPr>
            </w:pPr>
            <w:r>
              <w:rPr>
                <w:rFonts w:ascii="Calibri" w:hAnsi="Calibri" w:cs="Calibri"/>
                <w:color w:val="000000"/>
                <w:sz w:val="28"/>
                <w:szCs w:val="28"/>
                <w:lang w:val="en-GB"/>
              </w:rPr>
              <w:t>6</w:t>
            </w:r>
            <w:r w:rsidRPr="009F3D96">
              <w:rPr>
                <w:rFonts w:ascii="Calibri" w:hAnsi="Calibri" w:cs="Calibri"/>
                <w:color w:val="000000"/>
                <w:sz w:val="28"/>
                <w:szCs w:val="28"/>
                <w:lang w:val="en-GB"/>
              </w:rPr>
              <w:t>.30</w:t>
            </w:r>
            <w:r>
              <w:rPr>
                <w:rFonts w:ascii="Calibri" w:hAnsi="Calibri" w:cs="Calibri"/>
                <w:color w:val="000000"/>
                <w:sz w:val="28"/>
                <w:szCs w:val="28"/>
                <w:lang w:val="en-GB"/>
              </w:rPr>
              <w:t xml:space="preserve"> pm</w:t>
            </w:r>
            <w:r w:rsidRPr="009F3D96">
              <w:rPr>
                <w:rFonts w:ascii="Calibri" w:hAnsi="Calibri" w:cs="Calibri"/>
                <w:color w:val="000000"/>
                <w:sz w:val="28"/>
                <w:szCs w:val="28"/>
                <w:lang w:val="en-GB"/>
              </w:rPr>
              <w:t>-</w:t>
            </w:r>
            <w:r>
              <w:rPr>
                <w:rFonts w:ascii="Calibri" w:hAnsi="Calibri" w:cs="Calibri"/>
                <w:color w:val="000000"/>
                <w:sz w:val="28"/>
                <w:szCs w:val="28"/>
                <w:lang w:val="en-GB"/>
              </w:rPr>
              <w:t>8</w:t>
            </w:r>
            <w:r w:rsidRPr="009F3D96">
              <w:rPr>
                <w:rFonts w:ascii="Calibri" w:hAnsi="Calibri" w:cs="Calibri"/>
                <w:color w:val="000000"/>
                <w:sz w:val="28"/>
                <w:szCs w:val="28"/>
                <w:lang w:val="en-GB"/>
              </w:rPr>
              <w:t>.30</w:t>
            </w:r>
            <w:r>
              <w:rPr>
                <w:rFonts w:ascii="Calibri" w:hAnsi="Calibri" w:cs="Calibri"/>
                <w:color w:val="000000"/>
                <w:sz w:val="28"/>
                <w:szCs w:val="28"/>
                <w:lang w:val="en-GB"/>
              </w:rPr>
              <w:t xml:space="preserve"> pm</w:t>
            </w:r>
          </w:p>
        </w:tc>
        <w:tc>
          <w:tcPr>
            <w:tcW w:w="5670" w:type="dxa"/>
          </w:tcPr>
          <w:p w:rsidR="00156E8C" w:rsidRPr="009F3D96" w:rsidRDefault="00156E8C" w:rsidP="00C66A4F">
            <w:pPr>
              <w:autoSpaceDE w:val="0"/>
              <w:autoSpaceDN w:val="0"/>
              <w:adjustRightInd w:val="0"/>
              <w:rPr>
                <w:rFonts w:ascii="Calibri" w:hAnsi="Calibri" w:cs="Calibri"/>
                <w:color w:val="000000"/>
                <w:sz w:val="28"/>
                <w:szCs w:val="28"/>
                <w:lang w:val="en-GB"/>
              </w:rPr>
            </w:pPr>
            <w:r>
              <w:rPr>
                <w:rFonts w:ascii="Calibri" w:hAnsi="Calibri" w:cs="Calibri"/>
                <w:color w:val="000000"/>
                <w:sz w:val="28"/>
                <w:szCs w:val="28"/>
                <w:lang w:val="en-GB"/>
              </w:rPr>
              <w:t>Informal d</w:t>
            </w:r>
            <w:r w:rsidRPr="009F3D96">
              <w:rPr>
                <w:rFonts w:ascii="Calibri" w:hAnsi="Calibri" w:cs="Calibri"/>
                <w:color w:val="000000"/>
                <w:sz w:val="28"/>
                <w:szCs w:val="28"/>
                <w:lang w:val="en-GB"/>
              </w:rPr>
              <w:t>inner</w:t>
            </w:r>
            <w:r>
              <w:rPr>
                <w:rFonts w:ascii="Calibri" w:hAnsi="Calibri" w:cs="Calibri"/>
                <w:color w:val="000000"/>
                <w:sz w:val="28"/>
                <w:szCs w:val="28"/>
                <w:lang w:val="en-GB"/>
              </w:rPr>
              <w:t>, paid by participants</w:t>
            </w:r>
          </w:p>
        </w:tc>
      </w:tr>
      <w:tr w:rsidR="00156E8C" w:rsidRPr="007A701D" w:rsidTr="00C66A4F">
        <w:trPr>
          <w:gridAfter w:val="1"/>
          <w:wAfter w:w="77" w:type="dxa"/>
          <w:cantSplit/>
          <w:trHeight w:val="266"/>
        </w:trPr>
        <w:tc>
          <w:tcPr>
            <w:tcW w:w="2218" w:type="dxa"/>
          </w:tcPr>
          <w:p w:rsidR="00156E8C" w:rsidRPr="009F3D96" w:rsidRDefault="00156E8C" w:rsidP="00C66A4F">
            <w:pPr>
              <w:autoSpaceDE w:val="0"/>
              <w:autoSpaceDN w:val="0"/>
              <w:adjustRightInd w:val="0"/>
              <w:rPr>
                <w:rFonts w:ascii="Calibri" w:hAnsi="Calibri" w:cs="Calibri"/>
                <w:color w:val="000000"/>
                <w:sz w:val="28"/>
                <w:szCs w:val="28"/>
                <w:lang w:val="en-GB"/>
              </w:rPr>
            </w:pPr>
          </w:p>
        </w:tc>
        <w:tc>
          <w:tcPr>
            <w:tcW w:w="5670" w:type="dxa"/>
          </w:tcPr>
          <w:p w:rsidR="00156E8C" w:rsidRPr="009F3D96" w:rsidRDefault="00156E8C" w:rsidP="00C66A4F">
            <w:pPr>
              <w:autoSpaceDE w:val="0"/>
              <w:autoSpaceDN w:val="0"/>
              <w:adjustRightInd w:val="0"/>
              <w:rPr>
                <w:rFonts w:ascii="Calibri" w:hAnsi="Calibri" w:cs="Calibri"/>
                <w:color w:val="000000"/>
                <w:sz w:val="28"/>
                <w:szCs w:val="28"/>
                <w:lang w:val="en-GB"/>
              </w:rPr>
            </w:pPr>
          </w:p>
        </w:tc>
      </w:tr>
      <w:tr w:rsidR="00156E8C" w:rsidRPr="009F3D96" w:rsidTr="00C66A4F">
        <w:trPr>
          <w:gridAfter w:val="2"/>
          <w:wAfter w:w="5747" w:type="dxa"/>
          <w:cantSplit/>
          <w:trHeight w:val="266"/>
        </w:trPr>
        <w:tc>
          <w:tcPr>
            <w:tcW w:w="2218" w:type="dxa"/>
          </w:tcPr>
          <w:p w:rsidR="00156E8C" w:rsidRPr="009F3D96" w:rsidRDefault="00156E8C" w:rsidP="00C66A4F">
            <w:pPr>
              <w:autoSpaceDE w:val="0"/>
              <w:autoSpaceDN w:val="0"/>
              <w:adjustRightInd w:val="0"/>
              <w:rPr>
                <w:rFonts w:ascii="Calibri" w:hAnsi="Calibri" w:cs="Calibri"/>
                <w:i/>
                <w:iCs/>
                <w:color w:val="000000"/>
                <w:sz w:val="28"/>
                <w:szCs w:val="28"/>
                <w:lang w:val="en-GB"/>
              </w:rPr>
            </w:pPr>
            <w:r w:rsidRPr="009F3D96">
              <w:rPr>
                <w:rFonts w:ascii="Calibri" w:hAnsi="Calibri" w:cs="Calibri"/>
                <w:i/>
                <w:iCs/>
                <w:color w:val="000000"/>
                <w:sz w:val="28"/>
                <w:szCs w:val="28"/>
                <w:lang w:val="en-GB"/>
              </w:rPr>
              <w:t>Thursday 6 February</w:t>
            </w:r>
          </w:p>
        </w:tc>
      </w:tr>
      <w:tr w:rsidR="00156E8C" w:rsidRPr="007A701D" w:rsidTr="00C66A4F">
        <w:trPr>
          <w:gridAfter w:val="1"/>
          <w:wAfter w:w="77" w:type="dxa"/>
          <w:cantSplit/>
          <w:trHeight w:val="266"/>
        </w:trPr>
        <w:tc>
          <w:tcPr>
            <w:tcW w:w="2218" w:type="dxa"/>
          </w:tcPr>
          <w:p w:rsidR="00156E8C" w:rsidRPr="009F3D96" w:rsidRDefault="00156E8C" w:rsidP="00C66A4F">
            <w:pPr>
              <w:autoSpaceDE w:val="0"/>
              <w:autoSpaceDN w:val="0"/>
              <w:adjustRightInd w:val="0"/>
              <w:rPr>
                <w:rFonts w:ascii="Calibri" w:hAnsi="Calibri" w:cs="Calibri"/>
                <w:color w:val="000000"/>
                <w:sz w:val="28"/>
                <w:szCs w:val="28"/>
                <w:lang w:val="en-GB"/>
              </w:rPr>
            </w:pPr>
            <w:r>
              <w:rPr>
                <w:rFonts w:ascii="Calibri" w:hAnsi="Calibri" w:cs="Calibri"/>
                <w:color w:val="000000"/>
                <w:sz w:val="28"/>
                <w:szCs w:val="28"/>
                <w:lang w:val="en-GB"/>
              </w:rPr>
              <w:t>9 am</w:t>
            </w:r>
          </w:p>
        </w:tc>
        <w:tc>
          <w:tcPr>
            <w:tcW w:w="5670" w:type="dxa"/>
          </w:tcPr>
          <w:p w:rsidR="00156E8C" w:rsidRPr="009F3D96" w:rsidRDefault="00156E8C" w:rsidP="00C66A4F">
            <w:pPr>
              <w:autoSpaceDE w:val="0"/>
              <w:autoSpaceDN w:val="0"/>
              <w:adjustRightInd w:val="0"/>
              <w:rPr>
                <w:rFonts w:ascii="Calibri" w:hAnsi="Calibri" w:cs="Calibri"/>
                <w:color w:val="000000"/>
                <w:sz w:val="28"/>
                <w:szCs w:val="28"/>
                <w:lang w:val="en-GB"/>
              </w:rPr>
            </w:pPr>
            <w:r w:rsidRPr="009F3D96">
              <w:rPr>
                <w:rFonts w:ascii="Calibri" w:hAnsi="Calibri" w:cs="Calibri"/>
                <w:color w:val="000000"/>
                <w:sz w:val="28"/>
                <w:szCs w:val="28"/>
                <w:lang w:val="en-GB"/>
              </w:rPr>
              <w:t xml:space="preserve">Post conference excursion </w:t>
            </w:r>
            <w:r w:rsidRPr="009F3D96">
              <w:rPr>
                <w:rFonts w:ascii="Calibri" w:hAnsi="Calibri" w:cs="Calibri"/>
                <w:color w:val="000000"/>
                <w:sz w:val="28"/>
                <w:szCs w:val="28"/>
                <w:lang w:val="en-GB"/>
              </w:rPr>
              <w:br/>
              <w:t>NATURAL AND CULTURAL PASSAGE THROUGH THE DANISH WADDEN SEA COAST</w:t>
            </w:r>
          </w:p>
        </w:tc>
      </w:tr>
      <w:tr w:rsidR="00156E8C" w:rsidRPr="007A701D" w:rsidTr="00C66A4F">
        <w:trPr>
          <w:gridAfter w:val="1"/>
          <w:wAfter w:w="77" w:type="dxa"/>
          <w:cantSplit/>
          <w:trHeight w:val="266"/>
        </w:trPr>
        <w:tc>
          <w:tcPr>
            <w:tcW w:w="2218" w:type="dxa"/>
          </w:tcPr>
          <w:p w:rsidR="00156E8C" w:rsidRPr="009F3D96" w:rsidRDefault="00156E8C" w:rsidP="00C66A4F">
            <w:pPr>
              <w:autoSpaceDE w:val="0"/>
              <w:autoSpaceDN w:val="0"/>
              <w:adjustRightInd w:val="0"/>
              <w:rPr>
                <w:rFonts w:ascii="Calibri" w:hAnsi="Calibri" w:cs="Calibri"/>
                <w:color w:val="000000"/>
                <w:sz w:val="28"/>
                <w:szCs w:val="28"/>
                <w:lang w:val="en-GB"/>
              </w:rPr>
            </w:pPr>
            <w:r>
              <w:rPr>
                <w:rFonts w:ascii="Calibri" w:hAnsi="Calibri" w:cs="Calibri"/>
                <w:color w:val="000000"/>
                <w:sz w:val="28"/>
                <w:szCs w:val="28"/>
                <w:lang w:val="en-GB"/>
              </w:rPr>
              <w:t>1 pm</w:t>
            </w:r>
          </w:p>
        </w:tc>
        <w:tc>
          <w:tcPr>
            <w:tcW w:w="5670" w:type="dxa"/>
          </w:tcPr>
          <w:p w:rsidR="00156E8C" w:rsidRPr="009F3D96" w:rsidRDefault="00156E8C" w:rsidP="00C66A4F">
            <w:pPr>
              <w:autoSpaceDE w:val="0"/>
              <w:autoSpaceDN w:val="0"/>
              <w:adjustRightInd w:val="0"/>
              <w:rPr>
                <w:rFonts w:ascii="Calibri" w:hAnsi="Calibri" w:cs="Calibri"/>
                <w:color w:val="000000"/>
                <w:sz w:val="28"/>
                <w:szCs w:val="28"/>
                <w:lang w:val="en-GB"/>
              </w:rPr>
            </w:pPr>
            <w:r w:rsidRPr="009F3D96">
              <w:rPr>
                <w:rFonts w:ascii="Calibri" w:hAnsi="Calibri" w:cs="Calibri"/>
                <w:color w:val="000000"/>
                <w:sz w:val="28"/>
                <w:szCs w:val="28"/>
                <w:lang w:val="en-GB"/>
              </w:rPr>
              <w:t xml:space="preserve">Return to </w:t>
            </w:r>
            <w:proofErr w:type="spellStart"/>
            <w:r w:rsidRPr="009F3D96">
              <w:rPr>
                <w:rFonts w:ascii="Calibri" w:hAnsi="Calibri" w:cs="Calibri"/>
                <w:color w:val="000000"/>
                <w:sz w:val="28"/>
                <w:szCs w:val="28"/>
                <w:lang w:val="en-GB"/>
              </w:rPr>
              <w:t>Ecco</w:t>
            </w:r>
            <w:proofErr w:type="spellEnd"/>
            <w:r>
              <w:rPr>
                <w:rFonts w:ascii="Calibri" w:hAnsi="Calibri" w:cs="Calibri"/>
                <w:color w:val="000000"/>
                <w:sz w:val="28"/>
                <w:szCs w:val="28"/>
                <w:lang w:val="en-GB"/>
              </w:rPr>
              <w:t xml:space="preserve"> </w:t>
            </w:r>
            <w:proofErr w:type="spellStart"/>
            <w:r>
              <w:rPr>
                <w:rFonts w:ascii="Calibri" w:hAnsi="Calibri" w:cs="Calibri"/>
                <w:color w:val="000000"/>
                <w:sz w:val="28"/>
                <w:szCs w:val="28"/>
                <w:lang w:val="en-GB"/>
              </w:rPr>
              <w:t>Center</w:t>
            </w:r>
            <w:proofErr w:type="spellEnd"/>
          </w:p>
        </w:tc>
      </w:tr>
      <w:tr w:rsidR="00156E8C" w:rsidRPr="007A701D" w:rsidTr="00C66A4F">
        <w:trPr>
          <w:gridAfter w:val="1"/>
          <w:wAfter w:w="77" w:type="dxa"/>
          <w:cantSplit/>
          <w:trHeight w:val="266"/>
        </w:trPr>
        <w:tc>
          <w:tcPr>
            <w:tcW w:w="2218" w:type="dxa"/>
          </w:tcPr>
          <w:p w:rsidR="00156E8C" w:rsidRPr="009F3D96" w:rsidRDefault="00156E8C" w:rsidP="00C66A4F">
            <w:pPr>
              <w:autoSpaceDE w:val="0"/>
              <w:autoSpaceDN w:val="0"/>
              <w:adjustRightInd w:val="0"/>
              <w:rPr>
                <w:rFonts w:ascii="Calibri" w:hAnsi="Calibri" w:cs="Calibri"/>
                <w:color w:val="000000"/>
                <w:sz w:val="28"/>
                <w:szCs w:val="28"/>
                <w:lang w:val="en-GB"/>
              </w:rPr>
            </w:pPr>
            <w:r>
              <w:rPr>
                <w:rFonts w:ascii="Calibri" w:hAnsi="Calibri" w:cs="Calibri"/>
                <w:color w:val="000000"/>
                <w:sz w:val="28"/>
                <w:szCs w:val="28"/>
                <w:lang w:val="en-GB"/>
              </w:rPr>
              <w:t>2 pm</w:t>
            </w:r>
          </w:p>
        </w:tc>
        <w:tc>
          <w:tcPr>
            <w:tcW w:w="5670" w:type="dxa"/>
          </w:tcPr>
          <w:p w:rsidR="00156E8C" w:rsidRPr="009F3D96" w:rsidRDefault="00156E8C" w:rsidP="00C66A4F">
            <w:pPr>
              <w:autoSpaceDE w:val="0"/>
              <w:autoSpaceDN w:val="0"/>
              <w:adjustRightInd w:val="0"/>
              <w:rPr>
                <w:rFonts w:ascii="Calibri" w:hAnsi="Calibri" w:cs="Calibri"/>
                <w:color w:val="000000"/>
                <w:sz w:val="28"/>
                <w:szCs w:val="28"/>
                <w:lang w:val="en-GB"/>
              </w:rPr>
            </w:pPr>
            <w:r>
              <w:rPr>
                <w:rFonts w:ascii="Calibri" w:hAnsi="Calibri" w:cs="Calibri"/>
                <w:color w:val="000000"/>
                <w:sz w:val="28"/>
                <w:szCs w:val="28"/>
                <w:lang w:val="en-GB"/>
              </w:rPr>
              <w:t>Exhibitions has to be dismounted</w:t>
            </w:r>
          </w:p>
        </w:tc>
      </w:tr>
    </w:tbl>
    <w:p w:rsidR="00156E8C" w:rsidRDefault="00156E8C" w:rsidP="00156E8C">
      <w:pPr>
        <w:rPr>
          <w:szCs w:val="22"/>
          <w:lang w:val="en-GB"/>
        </w:rPr>
      </w:pPr>
    </w:p>
    <w:p w:rsidR="00156E8C" w:rsidRDefault="00156E8C" w:rsidP="00156E8C">
      <w:pPr>
        <w:rPr>
          <w:szCs w:val="22"/>
          <w:lang w:val="en-GB"/>
        </w:rPr>
      </w:pPr>
    </w:p>
    <w:p w:rsidR="00156E8C" w:rsidRDefault="00156E8C" w:rsidP="00156E8C">
      <w:pPr>
        <w:rPr>
          <w:szCs w:val="22"/>
          <w:lang w:val="en-GB"/>
        </w:rPr>
      </w:pPr>
    </w:p>
    <w:p w:rsidR="00156E8C" w:rsidRDefault="00156E8C" w:rsidP="00156E8C">
      <w:pPr>
        <w:rPr>
          <w:szCs w:val="22"/>
          <w:lang w:val="en-GB"/>
        </w:rPr>
      </w:pPr>
    </w:p>
    <w:p w:rsidR="00156E8C" w:rsidRPr="000F1016" w:rsidRDefault="00156E8C" w:rsidP="00156E8C">
      <w:pPr>
        <w:autoSpaceDE w:val="0"/>
        <w:autoSpaceDN w:val="0"/>
        <w:adjustRightInd w:val="0"/>
        <w:rPr>
          <w:rFonts w:ascii="Calibri" w:hAnsi="Calibri" w:cs="Calibri"/>
          <w:b/>
          <w:color w:val="000000"/>
          <w:sz w:val="28"/>
          <w:szCs w:val="28"/>
          <w:lang w:val="en-GB"/>
        </w:rPr>
      </w:pPr>
      <w:r>
        <w:rPr>
          <w:szCs w:val="22"/>
          <w:lang w:val="en-GB"/>
        </w:rPr>
        <w:br w:type="page"/>
      </w:r>
      <w:r w:rsidRPr="000F1016">
        <w:rPr>
          <w:rFonts w:ascii="Calibri" w:hAnsi="Calibri" w:cs="Calibri"/>
          <w:b/>
          <w:color w:val="000000"/>
          <w:sz w:val="28"/>
          <w:szCs w:val="28"/>
          <w:lang w:val="en-GB"/>
        </w:rPr>
        <w:lastRenderedPageBreak/>
        <w:t xml:space="preserve">Panel discussion </w:t>
      </w:r>
      <w:r w:rsidRPr="000F1016">
        <w:rPr>
          <w:rFonts w:ascii="Calibri" w:hAnsi="Calibri"/>
          <w:b/>
          <w:color w:val="000000"/>
          <w:sz w:val="28"/>
          <w:szCs w:val="28"/>
          <w:lang w:val="en-GB"/>
        </w:rPr>
        <w:t>–</w:t>
      </w:r>
      <w:r w:rsidRPr="000F1016">
        <w:rPr>
          <w:rFonts w:ascii="Calibri" w:hAnsi="Calibri" w:cs="Calibri"/>
          <w:b/>
          <w:color w:val="000000"/>
          <w:sz w:val="28"/>
          <w:szCs w:val="28"/>
          <w:lang w:val="en-GB"/>
        </w:rPr>
        <w:t xml:space="preserve"> </w:t>
      </w:r>
    </w:p>
    <w:p w:rsidR="00156E8C" w:rsidRPr="000F1016" w:rsidRDefault="00156E8C" w:rsidP="00156E8C">
      <w:pPr>
        <w:autoSpaceDE w:val="0"/>
        <w:autoSpaceDN w:val="0"/>
        <w:adjustRightInd w:val="0"/>
        <w:rPr>
          <w:rFonts w:ascii="Calibri" w:hAnsi="Calibri" w:cs="Calibri"/>
          <w:color w:val="000000"/>
          <w:sz w:val="28"/>
          <w:szCs w:val="28"/>
          <w:lang w:val="en-GB"/>
        </w:rPr>
      </w:pPr>
      <w:r w:rsidRPr="000F1016">
        <w:rPr>
          <w:rFonts w:ascii="Calibri" w:hAnsi="Calibri" w:cs="Calibri"/>
          <w:color w:val="000000"/>
          <w:sz w:val="28"/>
          <w:szCs w:val="28"/>
          <w:lang w:val="en-GB"/>
        </w:rPr>
        <w:t>The panel session will be attended by all conference participants (max 300 participants)</w:t>
      </w:r>
      <w:r w:rsidRPr="000F1016">
        <w:rPr>
          <w:rFonts w:ascii="Calibri" w:hAnsi="Calibri" w:cs="Calibri"/>
          <w:color w:val="000000"/>
          <w:sz w:val="28"/>
          <w:szCs w:val="28"/>
          <w:lang w:val="en-GB"/>
        </w:rPr>
        <w:br/>
      </w:r>
    </w:p>
    <w:p w:rsidR="00156E8C" w:rsidRPr="000F1016" w:rsidRDefault="00156E8C" w:rsidP="00156E8C">
      <w:pPr>
        <w:autoSpaceDE w:val="0"/>
        <w:autoSpaceDN w:val="0"/>
        <w:adjustRightInd w:val="0"/>
        <w:rPr>
          <w:rFonts w:ascii="Calibri" w:hAnsi="Calibri" w:cs="Calibri"/>
          <w:b/>
          <w:color w:val="000000"/>
          <w:sz w:val="28"/>
          <w:szCs w:val="28"/>
          <w:lang w:val="en-GB"/>
        </w:rPr>
      </w:pPr>
      <w:r w:rsidRPr="000F1016">
        <w:rPr>
          <w:rFonts w:ascii="Calibri" w:hAnsi="Calibri" w:cs="Calibri"/>
          <w:b/>
          <w:color w:val="000000"/>
          <w:sz w:val="28"/>
          <w:szCs w:val="28"/>
          <w:lang w:val="en-GB"/>
        </w:rPr>
        <w:t xml:space="preserve">Protect and prosper – Outstanding universal value and sustainable development in the </w:t>
      </w:r>
      <w:proofErr w:type="spellStart"/>
      <w:r w:rsidRPr="000F1016">
        <w:rPr>
          <w:rFonts w:ascii="Calibri" w:hAnsi="Calibri" w:cs="Calibri"/>
          <w:b/>
          <w:color w:val="000000"/>
          <w:sz w:val="28"/>
          <w:szCs w:val="28"/>
          <w:lang w:val="en-GB"/>
        </w:rPr>
        <w:t>Wadden</w:t>
      </w:r>
      <w:proofErr w:type="spellEnd"/>
      <w:r w:rsidRPr="000F1016">
        <w:rPr>
          <w:rFonts w:ascii="Calibri" w:hAnsi="Calibri" w:cs="Calibri"/>
          <w:b/>
          <w:color w:val="000000"/>
          <w:sz w:val="28"/>
          <w:szCs w:val="28"/>
          <w:lang w:val="en-GB"/>
        </w:rPr>
        <w:t xml:space="preserve"> Sea, (alternative: </w:t>
      </w:r>
      <w:r w:rsidRPr="000F1016">
        <w:rPr>
          <w:rFonts w:ascii="Calibri" w:hAnsi="Calibri"/>
          <w:bCs/>
          <w:sz w:val="28"/>
          <w:szCs w:val="28"/>
        </w:rPr>
        <w:t>perspectives and opportunities induced by the World Heritage designation)</w:t>
      </w:r>
    </w:p>
    <w:p w:rsidR="00156E8C" w:rsidRPr="000F1016" w:rsidRDefault="00156E8C" w:rsidP="00156E8C">
      <w:pPr>
        <w:autoSpaceDE w:val="0"/>
        <w:autoSpaceDN w:val="0"/>
        <w:adjustRightInd w:val="0"/>
        <w:rPr>
          <w:rFonts w:ascii="Calibri" w:hAnsi="Calibri" w:cs="Calibri"/>
          <w:color w:val="000000"/>
          <w:sz w:val="28"/>
          <w:szCs w:val="28"/>
          <w:lang w:val="en-GB"/>
        </w:rPr>
      </w:pPr>
    </w:p>
    <w:p w:rsidR="00156E8C" w:rsidRPr="000F1016" w:rsidRDefault="00156E8C" w:rsidP="00156E8C">
      <w:pPr>
        <w:autoSpaceDE w:val="0"/>
        <w:autoSpaceDN w:val="0"/>
        <w:adjustRightInd w:val="0"/>
        <w:rPr>
          <w:rFonts w:ascii="Calibri" w:hAnsi="Calibri" w:cs="Calibri"/>
          <w:color w:val="000000"/>
          <w:sz w:val="28"/>
          <w:szCs w:val="28"/>
          <w:lang w:val="en-GB"/>
        </w:rPr>
      </w:pPr>
      <w:r w:rsidRPr="000F1016">
        <w:rPr>
          <w:rFonts w:ascii="Calibri" w:hAnsi="Calibri" w:cs="Calibri"/>
          <w:color w:val="000000"/>
          <w:sz w:val="28"/>
          <w:szCs w:val="28"/>
          <w:lang w:val="en-GB"/>
        </w:rPr>
        <w:t xml:space="preserve">Keynote speak by James </w:t>
      </w:r>
      <w:proofErr w:type="spellStart"/>
      <w:r w:rsidRPr="000F1016">
        <w:rPr>
          <w:rFonts w:ascii="Calibri" w:hAnsi="Calibri" w:cs="Calibri"/>
          <w:color w:val="000000"/>
          <w:sz w:val="28"/>
          <w:szCs w:val="28"/>
          <w:lang w:val="en-GB"/>
        </w:rPr>
        <w:t>Rebanks</w:t>
      </w:r>
      <w:proofErr w:type="spellEnd"/>
      <w:r w:rsidRPr="000F1016">
        <w:rPr>
          <w:rFonts w:ascii="Calibri" w:hAnsi="Calibri" w:cs="Calibri"/>
          <w:color w:val="000000"/>
          <w:sz w:val="28"/>
          <w:szCs w:val="28"/>
          <w:lang w:val="en-GB"/>
        </w:rPr>
        <w:t xml:space="preserve"> </w:t>
      </w:r>
      <w:r w:rsidRPr="000F1016">
        <w:rPr>
          <w:rFonts w:ascii="Calibri" w:hAnsi="Calibri" w:cs="Calibri"/>
          <w:color w:val="000000"/>
          <w:sz w:val="28"/>
          <w:szCs w:val="28"/>
          <w:lang w:val="en-GB"/>
        </w:rPr>
        <w:br/>
        <w:t>– keynote speak shall be within the frame of the main topics to be discussed by the panel on natural world heritage.</w:t>
      </w:r>
    </w:p>
    <w:p w:rsidR="00156E8C" w:rsidRPr="000F1016" w:rsidRDefault="00156E8C" w:rsidP="00156E8C">
      <w:pPr>
        <w:autoSpaceDE w:val="0"/>
        <w:autoSpaceDN w:val="0"/>
        <w:adjustRightInd w:val="0"/>
        <w:rPr>
          <w:rFonts w:ascii="Calibri" w:hAnsi="Calibri" w:cs="Calibri"/>
          <w:color w:val="000000"/>
          <w:sz w:val="28"/>
          <w:szCs w:val="28"/>
          <w:lang w:val="en-GB"/>
        </w:rPr>
      </w:pPr>
      <w:r w:rsidRPr="000F1016">
        <w:rPr>
          <w:rFonts w:ascii="Calibri" w:hAnsi="Calibri" w:cs="Calibri"/>
          <w:color w:val="000000"/>
          <w:sz w:val="28"/>
          <w:szCs w:val="28"/>
          <w:lang w:val="en-GB"/>
        </w:rPr>
        <w:t>(15 minutes)</w:t>
      </w:r>
    </w:p>
    <w:p w:rsidR="00156E8C" w:rsidRPr="000F1016" w:rsidRDefault="00156E8C" w:rsidP="00156E8C">
      <w:pPr>
        <w:autoSpaceDE w:val="0"/>
        <w:autoSpaceDN w:val="0"/>
        <w:adjustRightInd w:val="0"/>
        <w:rPr>
          <w:rFonts w:ascii="Calibri" w:hAnsi="Calibri" w:cs="Calibri"/>
          <w:color w:val="000000"/>
          <w:sz w:val="28"/>
          <w:szCs w:val="28"/>
          <w:lang w:val="en-GB"/>
        </w:rPr>
      </w:pPr>
    </w:p>
    <w:p w:rsidR="00156E8C" w:rsidRPr="000F1016" w:rsidRDefault="00156E8C" w:rsidP="00156E8C">
      <w:pPr>
        <w:autoSpaceDE w:val="0"/>
        <w:autoSpaceDN w:val="0"/>
        <w:adjustRightInd w:val="0"/>
        <w:rPr>
          <w:rFonts w:ascii="Calibri" w:hAnsi="Calibri" w:cs="Calibri"/>
          <w:color w:val="000000"/>
          <w:sz w:val="28"/>
          <w:szCs w:val="28"/>
          <w:lang w:val="en-GB"/>
        </w:rPr>
      </w:pPr>
      <w:r w:rsidRPr="000F1016">
        <w:rPr>
          <w:rFonts w:ascii="Calibri" w:hAnsi="Calibri" w:cs="Calibri"/>
          <w:color w:val="000000"/>
          <w:sz w:val="28"/>
          <w:szCs w:val="28"/>
          <w:lang w:val="en-GB"/>
        </w:rPr>
        <w:t>Panel: (three panellists from each country)</w:t>
      </w:r>
    </w:p>
    <w:p w:rsidR="00156E8C" w:rsidRPr="00156E8C" w:rsidRDefault="00156E8C" w:rsidP="00156E8C">
      <w:pPr>
        <w:autoSpaceDE w:val="0"/>
        <w:autoSpaceDN w:val="0"/>
        <w:adjustRightInd w:val="0"/>
        <w:rPr>
          <w:rFonts w:ascii="Calibri" w:hAnsi="Calibri" w:cs="Calibri"/>
          <w:color w:val="000000"/>
          <w:sz w:val="28"/>
          <w:szCs w:val="28"/>
          <w:lang w:val="de-DE"/>
        </w:rPr>
      </w:pPr>
      <w:r w:rsidRPr="00156E8C">
        <w:rPr>
          <w:rFonts w:ascii="Calibri" w:hAnsi="Calibri" w:cs="Calibri"/>
          <w:color w:val="000000"/>
          <w:sz w:val="28"/>
          <w:szCs w:val="28"/>
          <w:lang w:val="de-DE"/>
        </w:rPr>
        <w:t>Ministers (</w:t>
      </w:r>
      <w:proofErr w:type="spellStart"/>
      <w:r w:rsidRPr="00156E8C">
        <w:rPr>
          <w:rFonts w:ascii="Calibri" w:hAnsi="Calibri" w:cs="Calibri"/>
          <w:color w:val="000000"/>
          <w:sz w:val="28"/>
          <w:szCs w:val="28"/>
          <w:lang w:val="de-DE"/>
        </w:rPr>
        <w:t>Denmark</w:t>
      </w:r>
      <w:proofErr w:type="spellEnd"/>
      <w:r w:rsidRPr="00156E8C">
        <w:rPr>
          <w:rFonts w:ascii="Calibri" w:hAnsi="Calibri" w:cs="Calibri"/>
          <w:color w:val="000000"/>
          <w:sz w:val="28"/>
          <w:szCs w:val="28"/>
          <w:lang w:val="de-DE"/>
        </w:rPr>
        <w:t xml:space="preserve">, </w:t>
      </w:r>
      <w:proofErr w:type="spellStart"/>
      <w:r w:rsidRPr="00156E8C">
        <w:rPr>
          <w:rFonts w:ascii="Calibri" w:hAnsi="Calibri" w:cs="Calibri"/>
          <w:color w:val="000000"/>
          <w:sz w:val="28"/>
          <w:szCs w:val="28"/>
          <w:lang w:val="de-DE"/>
        </w:rPr>
        <w:t>Netherlands</w:t>
      </w:r>
      <w:proofErr w:type="spellEnd"/>
      <w:r w:rsidRPr="00156E8C">
        <w:rPr>
          <w:rFonts w:ascii="Calibri" w:hAnsi="Calibri" w:cs="Calibri"/>
          <w:color w:val="000000"/>
          <w:sz w:val="28"/>
          <w:szCs w:val="28"/>
          <w:lang w:val="de-DE"/>
        </w:rPr>
        <w:t xml:space="preserve">, Germany, Schleswig-Holstein, Niedersachsen), James </w:t>
      </w:r>
      <w:proofErr w:type="spellStart"/>
      <w:r w:rsidRPr="00156E8C">
        <w:rPr>
          <w:rFonts w:ascii="Calibri" w:hAnsi="Calibri" w:cs="Calibri"/>
          <w:color w:val="000000"/>
          <w:sz w:val="28"/>
          <w:szCs w:val="28"/>
          <w:lang w:val="de-DE"/>
        </w:rPr>
        <w:t>Rebanks</w:t>
      </w:r>
      <w:proofErr w:type="spellEnd"/>
    </w:p>
    <w:p w:rsidR="00156E8C" w:rsidRPr="000F1016" w:rsidRDefault="00156E8C" w:rsidP="00156E8C">
      <w:pPr>
        <w:autoSpaceDE w:val="0"/>
        <w:autoSpaceDN w:val="0"/>
        <w:adjustRightInd w:val="0"/>
        <w:rPr>
          <w:rFonts w:ascii="Calibri" w:hAnsi="Calibri" w:cs="Calibri"/>
          <w:color w:val="000000"/>
          <w:sz w:val="28"/>
          <w:szCs w:val="28"/>
          <w:lang w:val="en-GB"/>
        </w:rPr>
      </w:pPr>
      <w:r w:rsidRPr="000F1016">
        <w:rPr>
          <w:rFonts w:ascii="Calibri" w:hAnsi="Calibri" w:cs="Calibri"/>
          <w:color w:val="000000"/>
          <w:sz w:val="28"/>
          <w:szCs w:val="28"/>
          <w:lang w:val="en-GB"/>
        </w:rPr>
        <w:t>Gertjan Lankhorst, foundation committee</w:t>
      </w:r>
    </w:p>
    <w:p w:rsidR="00156E8C" w:rsidRPr="000F1016" w:rsidRDefault="00156E8C" w:rsidP="00156E8C">
      <w:pPr>
        <w:autoSpaceDE w:val="0"/>
        <w:autoSpaceDN w:val="0"/>
        <w:adjustRightInd w:val="0"/>
        <w:rPr>
          <w:rFonts w:ascii="Calibri" w:hAnsi="Calibri" w:cs="Calibri"/>
          <w:color w:val="000000"/>
          <w:sz w:val="28"/>
          <w:szCs w:val="28"/>
          <w:lang w:val="en-GB"/>
        </w:rPr>
      </w:pPr>
      <w:r w:rsidRPr="000F1016">
        <w:rPr>
          <w:rFonts w:ascii="Calibri" w:hAnsi="Calibri" w:cs="Calibri"/>
          <w:color w:val="000000"/>
          <w:sz w:val="28"/>
          <w:szCs w:val="28"/>
          <w:lang w:val="en-GB"/>
        </w:rPr>
        <w:t xml:space="preserve">NGO representative (Danish Ornithologists Society, vice chair Marco </w:t>
      </w:r>
      <w:proofErr w:type="spellStart"/>
      <w:r w:rsidRPr="000F1016">
        <w:rPr>
          <w:rFonts w:ascii="Calibri" w:hAnsi="Calibri" w:cs="Calibri"/>
          <w:color w:val="000000"/>
          <w:sz w:val="28"/>
          <w:szCs w:val="28"/>
          <w:lang w:val="en-GB"/>
        </w:rPr>
        <w:t>Brodde</w:t>
      </w:r>
      <w:proofErr w:type="spellEnd"/>
      <w:r w:rsidRPr="000F1016">
        <w:rPr>
          <w:rFonts w:ascii="Calibri" w:hAnsi="Calibri" w:cs="Calibri"/>
          <w:color w:val="000000"/>
          <w:sz w:val="28"/>
          <w:szCs w:val="28"/>
          <w:lang w:val="en-GB"/>
        </w:rPr>
        <w:t>)</w:t>
      </w:r>
    </w:p>
    <w:p w:rsidR="00156E8C" w:rsidRPr="000F1016" w:rsidRDefault="00156E8C" w:rsidP="00156E8C">
      <w:pPr>
        <w:autoSpaceDE w:val="0"/>
        <w:autoSpaceDN w:val="0"/>
        <w:adjustRightInd w:val="0"/>
        <w:rPr>
          <w:rFonts w:ascii="Calibri" w:hAnsi="Calibri" w:cs="Calibri"/>
          <w:color w:val="000000"/>
          <w:sz w:val="28"/>
          <w:szCs w:val="28"/>
          <w:lang w:val="en-GB"/>
        </w:rPr>
      </w:pPr>
      <w:r w:rsidRPr="000F1016">
        <w:rPr>
          <w:rFonts w:ascii="Calibri" w:hAnsi="Calibri" w:cs="Calibri"/>
          <w:color w:val="000000"/>
          <w:sz w:val="28"/>
          <w:szCs w:val="28"/>
          <w:lang w:val="en-GB"/>
        </w:rPr>
        <w:t>Tourism sector representative from NL</w:t>
      </w:r>
    </w:p>
    <w:p w:rsidR="00156E8C" w:rsidRPr="000F1016" w:rsidRDefault="00156E8C" w:rsidP="00156E8C">
      <w:pPr>
        <w:autoSpaceDE w:val="0"/>
        <w:autoSpaceDN w:val="0"/>
        <w:adjustRightInd w:val="0"/>
        <w:rPr>
          <w:rFonts w:ascii="Calibri" w:hAnsi="Calibri" w:cs="Calibri"/>
          <w:color w:val="000000"/>
          <w:sz w:val="28"/>
          <w:szCs w:val="28"/>
          <w:lang w:val="en-GB"/>
        </w:rPr>
      </w:pPr>
      <w:r w:rsidRPr="000F1016">
        <w:rPr>
          <w:rFonts w:ascii="Calibri" w:hAnsi="Calibri" w:cs="Calibri"/>
          <w:color w:val="000000"/>
          <w:sz w:val="28"/>
          <w:szCs w:val="28"/>
          <w:lang w:val="en-GB"/>
        </w:rPr>
        <w:t xml:space="preserve">Municipality representative (Mayor </w:t>
      </w:r>
      <w:r>
        <w:rPr>
          <w:rFonts w:ascii="Calibri" w:hAnsi="Calibri" w:cs="Calibri"/>
          <w:color w:val="000000"/>
          <w:sz w:val="28"/>
          <w:szCs w:val="28"/>
          <w:lang w:val="en-GB"/>
        </w:rPr>
        <w:t xml:space="preserve">Danish </w:t>
      </w:r>
      <w:proofErr w:type="spellStart"/>
      <w:r>
        <w:rPr>
          <w:rFonts w:ascii="Calibri" w:hAnsi="Calibri" w:cs="Calibri"/>
          <w:color w:val="000000"/>
          <w:sz w:val="28"/>
          <w:szCs w:val="28"/>
          <w:lang w:val="en-GB"/>
        </w:rPr>
        <w:t>Wadden</w:t>
      </w:r>
      <w:proofErr w:type="spellEnd"/>
      <w:r>
        <w:rPr>
          <w:rFonts w:ascii="Calibri" w:hAnsi="Calibri" w:cs="Calibri"/>
          <w:color w:val="000000"/>
          <w:sz w:val="28"/>
          <w:szCs w:val="28"/>
          <w:lang w:val="en-GB"/>
        </w:rPr>
        <w:t xml:space="preserve"> Sea municipality</w:t>
      </w:r>
      <w:r w:rsidRPr="000F1016">
        <w:rPr>
          <w:rFonts w:ascii="Calibri" w:hAnsi="Calibri" w:cs="Calibri"/>
          <w:color w:val="000000"/>
          <w:sz w:val="28"/>
          <w:szCs w:val="28"/>
          <w:lang w:val="en-GB"/>
        </w:rPr>
        <w:t>)</w:t>
      </w:r>
    </w:p>
    <w:p w:rsidR="00156E8C" w:rsidRPr="000F1016" w:rsidRDefault="00156E8C" w:rsidP="00156E8C">
      <w:pPr>
        <w:autoSpaceDE w:val="0"/>
        <w:autoSpaceDN w:val="0"/>
        <w:adjustRightInd w:val="0"/>
        <w:rPr>
          <w:rFonts w:ascii="Calibri" w:hAnsi="Calibri" w:cs="Calibri"/>
          <w:color w:val="000000"/>
          <w:sz w:val="28"/>
          <w:szCs w:val="28"/>
          <w:lang w:val="en-GB"/>
        </w:rPr>
      </w:pPr>
      <w:r w:rsidRPr="000F1016">
        <w:rPr>
          <w:rFonts w:ascii="Calibri" w:hAnsi="Calibri" w:cs="Calibri"/>
          <w:color w:val="000000"/>
          <w:sz w:val="28"/>
          <w:szCs w:val="28"/>
          <w:lang w:val="en-GB"/>
        </w:rPr>
        <w:t>(60 minutes)</w:t>
      </w:r>
    </w:p>
    <w:p w:rsidR="00156E8C" w:rsidRPr="000F1016" w:rsidRDefault="00156E8C" w:rsidP="00156E8C">
      <w:pPr>
        <w:autoSpaceDE w:val="0"/>
        <w:autoSpaceDN w:val="0"/>
        <w:adjustRightInd w:val="0"/>
        <w:rPr>
          <w:rFonts w:ascii="Calibri" w:hAnsi="Calibri" w:cs="Calibri"/>
          <w:color w:val="000000"/>
          <w:sz w:val="28"/>
          <w:szCs w:val="28"/>
          <w:lang w:val="en-GB"/>
        </w:rPr>
      </w:pPr>
    </w:p>
    <w:p w:rsidR="00156E8C" w:rsidRPr="000F1016" w:rsidRDefault="00156E8C" w:rsidP="00156E8C">
      <w:pPr>
        <w:autoSpaceDE w:val="0"/>
        <w:autoSpaceDN w:val="0"/>
        <w:adjustRightInd w:val="0"/>
        <w:rPr>
          <w:rFonts w:ascii="Calibri" w:hAnsi="Calibri" w:cs="Calibri"/>
          <w:color w:val="000000"/>
          <w:sz w:val="28"/>
          <w:szCs w:val="28"/>
          <w:lang w:val="en-GB"/>
        </w:rPr>
      </w:pPr>
      <w:r w:rsidRPr="000F1016">
        <w:rPr>
          <w:rFonts w:ascii="Calibri" w:hAnsi="Calibri" w:cs="Calibri"/>
          <w:color w:val="000000"/>
          <w:sz w:val="28"/>
          <w:szCs w:val="28"/>
          <w:lang w:val="en-GB"/>
        </w:rPr>
        <w:t xml:space="preserve">Moderator: chief editor Peter </w:t>
      </w:r>
      <w:proofErr w:type="spellStart"/>
      <w:r w:rsidRPr="000F1016">
        <w:rPr>
          <w:rFonts w:ascii="Calibri" w:hAnsi="Calibri" w:cs="Calibri"/>
          <w:color w:val="000000"/>
          <w:sz w:val="28"/>
          <w:szCs w:val="28"/>
          <w:lang w:val="en-GB"/>
        </w:rPr>
        <w:t>Orry</w:t>
      </w:r>
      <w:proofErr w:type="spellEnd"/>
      <w:r w:rsidRPr="000F1016">
        <w:rPr>
          <w:rFonts w:ascii="Calibri" w:hAnsi="Calibri" w:cs="Calibri"/>
          <w:color w:val="000000"/>
          <w:sz w:val="28"/>
          <w:szCs w:val="28"/>
          <w:lang w:val="en-GB"/>
        </w:rPr>
        <w:t xml:space="preserve">, </w:t>
      </w:r>
      <w:proofErr w:type="spellStart"/>
      <w:r w:rsidRPr="000F1016">
        <w:rPr>
          <w:rFonts w:ascii="Calibri" w:hAnsi="Calibri" w:cs="Calibri"/>
          <w:color w:val="000000"/>
          <w:sz w:val="28"/>
          <w:szCs w:val="28"/>
          <w:lang w:val="en-GB"/>
        </w:rPr>
        <w:t>JyskeVestkysten</w:t>
      </w:r>
      <w:proofErr w:type="spellEnd"/>
    </w:p>
    <w:p w:rsidR="00156E8C" w:rsidRPr="000F1016" w:rsidRDefault="00156E8C" w:rsidP="00156E8C">
      <w:pPr>
        <w:autoSpaceDE w:val="0"/>
        <w:autoSpaceDN w:val="0"/>
        <w:adjustRightInd w:val="0"/>
        <w:rPr>
          <w:rFonts w:ascii="Calibri" w:hAnsi="Calibri" w:cs="Calibri"/>
          <w:color w:val="000000"/>
          <w:sz w:val="28"/>
          <w:szCs w:val="28"/>
          <w:lang w:val="en-GB"/>
        </w:rPr>
      </w:pPr>
    </w:p>
    <w:p w:rsidR="00156E8C" w:rsidRPr="000F1016" w:rsidRDefault="00156E8C" w:rsidP="00156E8C">
      <w:pPr>
        <w:autoSpaceDE w:val="0"/>
        <w:autoSpaceDN w:val="0"/>
        <w:adjustRightInd w:val="0"/>
        <w:rPr>
          <w:rFonts w:ascii="Calibri" w:hAnsi="Calibri" w:cs="Calibri"/>
          <w:color w:val="000000"/>
          <w:sz w:val="28"/>
          <w:szCs w:val="28"/>
          <w:lang w:val="en-GB"/>
        </w:rPr>
      </w:pPr>
      <w:r w:rsidRPr="000F1016">
        <w:rPr>
          <w:rFonts w:ascii="Calibri" w:hAnsi="Calibri" w:cs="Calibri"/>
          <w:color w:val="000000"/>
          <w:sz w:val="28"/>
          <w:szCs w:val="28"/>
          <w:lang w:val="en-GB"/>
        </w:rPr>
        <w:t xml:space="preserve">Format: </w:t>
      </w:r>
    </w:p>
    <w:p w:rsidR="00156E8C" w:rsidRPr="000F1016" w:rsidRDefault="00156E8C" w:rsidP="00156E8C">
      <w:pPr>
        <w:autoSpaceDE w:val="0"/>
        <w:autoSpaceDN w:val="0"/>
        <w:adjustRightInd w:val="0"/>
        <w:rPr>
          <w:rFonts w:ascii="Calibri" w:hAnsi="Calibri" w:cs="Calibri"/>
          <w:color w:val="000000"/>
          <w:sz w:val="28"/>
          <w:szCs w:val="28"/>
          <w:lang w:val="en-GB"/>
        </w:rPr>
      </w:pPr>
      <w:r w:rsidRPr="000F1016">
        <w:rPr>
          <w:rFonts w:ascii="Calibri" w:hAnsi="Calibri" w:cs="Calibri"/>
          <w:color w:val="000000"/>
          <w:sz w:val="28"/>
          <w:szCs w:val="28"/>
          <w:lang w:val="en-GB"/>
        </w:rPr>
        <w:t xml:space="preserve">The panel discuss three main topics as described in details below. A script is developed for the panel discussion as described below. Three panellists are selected beforehand for each of the topics for the panel. They give the primary statements/replies to the questions from the moderator thus the panellists can prepare their replies. The moderator is instructed to open the debate by asking the primary panellists for each of the three topics. Other panellists are free to comment the debate to create a lively and engaging debate. The preselected panellists are changed for each of the three topics therefore giving each of the panellists a clear role in the panel. </w:t>
      </w:r>
    </w:p>
    <w:p w:rsidR="00156E8C" w:rsidRPr="00156E8C" w:rsidRDefault="00156E8C" w:rsidP="00156E8C">
      <w:pPr>
        <w:autoSpaceDE w:val="0"/>
        <w:autoSpaceDN w:val="0"/>
        <w:adjustRightInd w:val="0"/>
        <w:rPr>
          <w:rFonts w:ascii="Calibri" w:hAnsi="Calibri" w:cs="Calibri"/>
          <w:color w:val="000000"/>
          <w:sz w:val="28"/>
          <w:szCs w:val="28"/>
          <w:lang w:val="en-GB"/>
        </w:rPr>
      </w:pPr>
    </w:p>
    <w:p w:rsidR="00156E8C" w:rsidRPr="00156E8C" w:rsidRDefault="00156E8C" w:rsidP="00156E8C">
      <w:pPr>
        <w:autoSpaceDE w:val="0"/>
        <w:autoSpaceDN w:val="0"/>
        <w:adjustRightInd w:val="0"/>
        <w:rPr>
          <w:rFonts w:ascii="Calibri" w:hAnsi="Calibri" w:cs="Calibri"/>
          <w:color w:val="000000"/>
          <w:sz w:val="28"/>
          <w:szCs w:val="28"/>
          <w:lang w:val="en-GB"/>
        </w:rPr>
      </w:pPr>
      <w:r w:rsidRPr="00156E8C">
        <w:rPr>
          <w:rFonts w:ascii="Calibri" w:hAnsi="Calibri" w:cs="Calibri"/>
          <w:color w:val="000000"/>
          <w:sz w:val="28"/>
          <w:szCs w:val="28"/>
          <w:lang w:val="en-GB"/>
        </w:rPr>
        <w:t xml:space="preserve">The panel </w:t>
      </w:r>
      <w:proofErr w:type="gramStart"/>
      <w:r w:rsidRPr="00156E8C">
        <w:rPr>
          <w:rFonts w:ascii="Calibri" w:hAnsi="Calibri" w:cs="Calibri"/>
          <w:color w:val="000000"/>
          <w:sz w:val="28"/>
          <w:szCs w:val="28"/>
          <w:lang w:val="en-GB"/>
        </w:rPr>
        <w:t>session concludes by a wrap up – main conclusions/ take</w:t>
      </w:r>
      <w:proofErr w:type="gramEnd"/>
      <w:r w:rsidRPr="00156E8C">
        <w:rPr>
          <w:rFonts w:ascii="Calibri" w:hAnsi="Calibri" w:cs="Calibri"/>
          <w:color w:val="000000"/>
          <w:sz w:val="28"/>
          <w:szCs w:val="28"/>
          <w:lang w:val="en-GB"/>
        </w:rPr>
        <w:t xml:space="preserve"> home messages by James </w:t>
      </w:r>
      <w:proofErr w:type="spellStart"/>
      <w:r w:rsidRPr="00156E8C">
        <w:rPr>
          <w:rFonts w:ascii="Calibri" w:hAnsi="Calibri" w:cs="Calibri"/>
          <w:color w:val="000000"/>
          <w:sz w:val="28"/>
          <w:szCs w:val="28"/>
          <w:lang w:val="en-GB"/>
        </w:rPr>
        <w:t>Rebanks</w:t>
      </w:r>
      <w:proofErr w:type="spellEnd"/>
    </w:p>
    <w:p w:rsidR="00156E8C" w:rsidRPr="00156E8C" w:rsidRDefault="00156E8C" w:rsidP="00156E8C">
      <w:pPr>
        <w:autoSpaceDE w:val="0"/>
        <w:autoSpaceDN w:val="0"/>
        <w:adjustRightInd w:val="0"/>
        <w:rPr>
          <w:rFonts w:ascii="Calibri" w:hAnsi="Calibri" w:cs="Calibri"/>
          <w:color w:val="000000"/>
          <w:sz w:val="28"/>
          <w:szCs w:val="28"/>
          <w:lang w:val="en-GB"/>
        </w:rPr>
      </w:pPr>
      <w:r w:rsidRPr="00156E8C">
        <w:rPr>
          <w:rFonts w:ascii="Calibri" w:hAnsi="Calibri" w:cs="Calibri"/>
          <w:color w:val="000000"/>
          <w:sz w:val="28"/>
          <w:szCs w:val="28"/>
          <w:lang w:val="en-GB"/>
        </w:rPr>
        <w:t>(</w:t>
      </w:r>
      <w:proofErr w:type="gramStart"/>
      <w:r w:rsidRPr="00156E8C">
        <w:rPr>
          <w:rFonts w:ascii="Calibri" w:hAnsi="Calibri" w:cs="Calibri"/>
          <w:color w:val="000000"/>
          <w:sz w:val="28"/>
          <w:szCs w:val="28"/>
          <w:lang w:val="en-GB"/>
        </w:rPr>
        <w:t>5  minutes</w:t>
      </w:r>
      <w:proofErr w:type="gramEnd"/>
      <w:r w:rsidRPr="00156E8C">
        <w:rPr>
          <w:rFonts w:ascii="Calibri" w:hAnsi="Calibri" w:cs="Calibri"/>
          <w:color w:val="000000"/>
          <w:sz w:val="28"/>
          <w:szCs w:val="28"/>
          <w:lang w:val="en-GB"/>
        </w:rPr>
        <w:t>)</w:t>
      </w:r>
    </w:p>
    <w:p w:rsidR="00156E8C" w:rsidRPr="000F1016" w:rsidRDefault="00156E8C" w:rsidP="00156E8C">
      <w:pPr>
        <w:autoSpaceDE w:val="0"/>
        <w:autoSpaceDN w:val="0"/>
        <w:adjustRightInd w:val="0"/>
        <w:rPr>
          <w:rFonts w:ascii="Calibri" w:hAnsi="Calibri" w:cs="Calibri"/>
          <w:color w:val="000000"/>
          <w:sz w:val="28"/>
          <w:szCs w:val="28"/>
          <w:lang w:val="en-GB"/>
        </w:rPr>
      </w:pPr>
    </w:p>
    <w:p w:rsidR="00156E8C" w:rsidRPr="000F1016" w:rsidRDefault="00156E8C" w:rsidP="00156E8C">
      <w:pPr>
        <w:autoSpaceDE w:val="0"/>
        <w:autoSpaceDN w:val="0"/>
        <w:adjustRightInd w:val="0"/>
        <w:rPr>
          <w:rFonts w:ascii="Calibri" w:hAnsi="Calibri" w:cs="Calibri"/>
          <w:color w:val="000000"/>
          <w:sz w:val="28"/>
          <w:szCs w:val="28"/>
          <w:u w:val="single"/>
          <w:lang w:val="en-GB"/>
        </w:rPr>
      </w:pPr>
    </w:p>
    <w:p w:rsidR="00156E8C" w:rsidRPr="000F1016" w:rsidRDefault="00156E8C" w:rsidP="00156E8C">
      <w:pPr>
        <w:autoSpaceDE w:val="0"/>
        <w:autoSpaceDN w:val="0"/>
        <w:adjustRightInd w:val="0"/>
        <w:rPr>
          <w:rFonts w:ascii="Calibri" w:hAnsi="Calibri" w:cs="Calibri"/>
          <w:color w:val="000000"/>
          <w:sz w:val="28"/>
          <w:szCs w:val="28"/>
          <w:u w:val="single"/>
          <w:lang w:val="en-GB"/>
        </w:rPr>
      </w:pPr>
      <w:r w:rsidRPr="000F1016">
        <w:rPr>
          <w:rFonts w:ascii="Calibri" w:hAnsi="Calibri" w:cs="Calibri"/>
          <w:color w:val="000000"/>
          <w:sz w:val="28"/>
          <w:szCs w:val="28"/>
          <w:u w:val="single"/>
          <w:lang w:val="en-GB"/>
        </w:rPr>
        <w:t>Topics for the panel:</w:t>
      </w:r>
    </w:p>
    <w:p w:rsidR="00156E8C" w:rsidRPr="000F1016" w:rsidRDefault="00156E8C" w:rsidP="00156E8C">
      <w:pPr>
        <w:autoSpaceDE w:val="0"/>
        <w:autoSpaceDN w:val="0"/>
        <w:adjustRightInd w:val="0"/>
        <w:rPr>
          <w:rFonts w:ascii="Calibri" w:hAnsi="Calibri" w:cs="Calibri"/>
          <w:color w:val="000000"/>
          <w:sz w:val="28"/>
          <w:szCs w:val="28"/>
          <w:lang w:val="en-GB"/>
        </w:rPr>
      </w:pPr>
    </w:p>
    <w:p w:rsidR="00156E8C" w:rsidRPr="000F1016" w:rsidRDefault="00156E8C" w:rsidP="00156E8C">
      <w:pPr>
        <w:autoSpaceDE w:val="0"/>
        <w:autoSpaceDN w:val="0"/>
        <w:adjustRightInd w:val="0"/>
        <w:rPr>
          <w:rFonts w:ascii="Calibri" w:hAnsi="Calibri" w:cs="Calibri"/>
          <w:color w:val="000000"/>
          <w:sz w:val="28"/>
          <w:szCs w:val="28"/>
          <w:lang w:val="en-GB"/>
        </w:rPr>
      </w:pPr>
      <w:r w:rsidRPr="000F1016">
        <w:rPr>
          <w:rFonts w:ascii="Calibri" w:hAnsi="Calibri" w:cs="Calibri"/>
          <w:color w:val="000000"/>
          <w:sz w:val="28"/>
          <w:szCs w:val="28"/>
          <w:lang w:val="en-GB"/>
        </w:rPr>
        <w:t>Headline:</w:t>
      </w:r>
    </w:p>
    <w:p w:rsidR="00156E8C" w:rsidRPr="000F1016" w:rsidRDefault="00156E8C" w:rsidP="00156E8C">
      <w:pPr>
        <w:autoSpaceDE w:val="0"/>
        <w:autoSpaceDN w:val="0"/>
        <w:adjustRightInd w:val="0"/>
        <w:rPr>
          <w:rFonts w:ascii="Calibri" w:hAnsi="Calibri" w:cs="Calibri"/>
          <w:b/>
          <w:color w:val="000000"/>
          <w:sz w:val="28"/>
          <w:szCs w:val="28"/>
          <w:lang w:val="en-GB"/>
        </w:rPr>
      </w:pPr>
      <w:r w:rsidRPr="000F1016">
        <w:rPr>
          <w:rFonts w:ascii="Calibri" w:hAnsi="Calibri" w:cs="Calibri"/>
          <w:b/>
          <w:color w:val="000000"/>
          <w:sz w:val="28"/>
          <w:szCs w:val="28"/>
          <w:lang w:val="en-GB"/>
        </w:rPr>
        <w:t xml:space="preserve">Creating ownership to the outstanding universal values of the shared </w:t>
      </w:r>
      <w:proofErr w:type="spellStart"/>
      <w:r w:rsidRPr="000F1016">
        <w:rPr>
          <w:rFonts w:ascii="Calibri" w:hAnsi="Calibri" w:cs="Calibri"/>
          <w:b/>
          <w:color w:val="000000"/>
          <w:sz w:val="28"/>
          <w:szCs w:val="28"/>
          <w:lang w:val="en-GB"/>
        </w:rPr>
        <w:t>Wadden</w:t>
      </w:r>
      <w:proofErr w:type="spellEnd"/>
      <w:r w:rsidRPr="000F1016">
        <w:rPr>
          <w:rFonts w:ascii="Calibri" w:hAnsi="Calibri" w:cs="Calibri"/>
          <w:b/>
          <w:color w:val="000000"/>
          <w:sz w:val="28"/>
          <w:szCs w:val="28"/>
          <w:lang w:val="en-GB"/>
        </w:rPr>
        <w:t xml:space="preserve"> Sea</w:t>
      </w:r>
    </w:p>
    <w:p w:rsidR="00156E8C" w:rsidRPr="000F1016" w:rsidRDefault="00156E8C" w:rsidP="00156E8C">
      <w:pPr>
        <w:autoSpaceDE w:val="0"/>
        <w:autoSpaceDN w:val="0"/>
        <w:adjustRightInd w:val="0"/>
        <w:rPr>
          <w:rFonts w:ascii="Calibri" w:hAnsi="Calibri" w:cs="Calibri"/>
          <w:color w:val="000000"/>
          <w:sz w:val="28"/>
          <w:szCs w:val="28"/>
          <w:lang w:val="en-GB"/>
        </w:rPr>
      </w:pPr>
    </w:p>
    <w:p w:rsidR="00156E8C" w:rsidRPr="000F1016" w:rsidRDefault="00156E8C" w:rsidP="00156E8C">
      <w:pPr>
        <w:autoSpaceDE w:val="0"/>
        <w:autoSpaceDN w:val="0"/>
        <w:adjustRightInd w:val="0"/>
        <w:rPr>
          <w:rFonts w:ascii="Calibri" w:hAnsi="Calibri" w:cs="Calibri"/>
          <w:color w:val="000000"/>
          <w:sz w:val="28"/>
          <w:szCs w:val="28"/>
          <w:lang w:val="en-GB"/>
        </w:rPr>
      </w:pPr>
      <w:r w:rsidRPr="000F1016">
        <w:rPr>
          <w:rFonts w:ascii="Calibri" w:hAnsi="Calibri" w:cs="Calibri"/>
          <w:color w:val="000000"/>
          <w:sz w:val="28"/>
          <w:szCs w:val="28"/>
          <w:lang w:val="en-GB"/>
        </w:rPr>
        <w:t xml:space="preserve">Keyword: </w:t>
      </w:r>
      <w:r w:rsidRPr="000F1016">
        <w:rPr>
          <w:rFonts w:ascii="Calibri" w:hAnsi="Calibri" w:cs="Calibri"/>
          <w:color w:val="000000"/>
          <w:sz w:val="28"/>
          <w:szCs w:val="28"/>
          <w:lang w:val="en-GB"/>
        </w:rPr>
        <w:tab/>
        <w:t>creating partnership/engagement</w:t>
      </w:r>
    </w:p>
    <w:p w:rsidR="00156E8C" w:rsidRPr="000F1016" w:rsidRDefault="00156E8C" w:rsidP="00156E8C">
      <w:pPr>
        <w:autoSpaceDE w:val="0"/>
        <w:autoSpaceDN w:val="0"/>
        <w:adjustRightInd w:val="0"/>
        <w:rPr>
          <w:rFonts w:ascii="Calibri" w:hAnsi="Calibri" w:cs="Calibri"/>
          <w:color w:val="000000"/>
          <w:sz w:val="28"/>
          <w:szCs w:val="28"/>
          <w:lang w:val="en-GB"/>
        </w:rPr>
      </w:pPr>
      <w:r w:rsidRPr="000F1016">
        <w:rPr>
          <w:rFonts w:ascii="Calibri" w:hAnsi="Calibri" w:cs="Calibri"/>
          <w:color w:val="000000"/>
          <w:sz w:val="28"/>
          <w:szCs w:val="28"/>
          <w:lang w:val="en-GB"/>
        </w:rPr>
        <w:tab/>
      </w:r>
      <w:proofErr w:type="gramStart"/>
      <w:r w:rsidRPr="000F1016">
        <w:rPr>
          <w:rFonts w:ascii="Calibri" w:hAnsi="Calibri" w:cs="Calibri"/>
          <w:color w:val="000000"/>
          <w:sz w:val="28"/>
          <w:szCs w:val="28"/>
          <w:lang w:val="en-GB"/>
        </w:rPr>
        <w:t>tourism</w:t>
      </w:r>
      <w:proofErr w:type="gramEnd"/>
      <w:r w:rsidRPr="000F1016">
        <w:rPr>
          <w:rFonts w:ascii="Calibri" w:hAnsi="Calibri" w:cs="Calibri"/>
          <w:color w:val="000000"/>
          <w:sz w:val="28"/>
          <w:szCs w:val="28"/>
          <w:lang w:val="en-GB"/>
        </w:rPr>
        <w:t xml:space="preserve"> contribution to OUV</w:t>
      </w:r>
    </w:p>
    <w:p w:rsidR="00156E8C" w:rsidRPr="000F1016" w:rsidRDefault="00156E8C" w:rsidP="00156E8C">
      <w:pPr>
        <w:autoSpaceDE w:val="0"/>
        <w:autoSpaceDN w:val="0"/>
        <w:adjustRightInd w:val="0"/>
        <w:rPr>
          <w:rFonts w:ascii="Calibri" w:hAnsi="Calibri" w:cs="Calibri"/>
          <w:color w:val="000000"/>
          <w:sz w:val="28"/>
          <w:szCs w:val="28"/>
          <w:lang w:val="en-GB"/>
        </w:rPr>
      </w:pPr>
      <w:r w:rsidRPr="000F1016">
        <w:rPr>
          <w:rFonts w:ascii="Calibri" w:hAnsi="Calibri" w:cs="Calibri"/>
          <w:color w:val="000000"/>
          <w:sz w:val="28"/>
          <w:szCs w:val="28"/>
          <w:lang w:val="en-GB"/>
        </w:rPr>
        <w:tab/>
      </w:r>
      <w:proofErr w:type="gramStart"/>
      <w:r w:rsidRPr="000F1016">
        <w:rPr>
          <w:rFonts w:ascii="Calibri" w:hAnsi="Calibri" w:cs="Calibri"/>
          <w:color w:val="000000"/>
          <w:sz w:val="28"/>
          <w:szCs w:val="28"/>
          <w:lang w:val="en-GB"/>
        </w:rPr>
        <w:t>ownership</w:t>
      </w:r>
      <w:proofErr w:type="gramEnd"/>
      <w:r w:rsidRPr="000F1016">
        <w:rPr>
          <w:rFonts w:ascii="Calibri" w:hAnsi="Calibri" w:cs="Calibri"/>
          <w:color w:val="000000"/>
          <w:sz w:val="28"/>
          <w:szCs w:val="28"/>
          <w:lang w:val="en-GB"/>
        </w:rPr>
        <w:t xml:space="preserve"> by</w:t>
      </w:r>
      <w:r w:rsidRPr="000F1016">
        <w:rPr>
          <w:rFonts w:ascii="Calibri" w:hAnsi="Calibri" w:cs="Calibri"/>
          <w:color w:val="000000"/>
          <w:sz w:val="28"/>
          <w:szCs w:val="28"/>
          <w:lang w:val="en-GB"/>
        </w:rPr>
        <w:tab/>
        <w:t>a) authorities</w:t>
      </w:r>
    </w:p>
    <w:p w:rsidR="00156E8C" w:rsidRPr="000F1016" w:rsidRDefault="00156E8C" w:rsidP="00156E8C">
      <w:pPr>
        <w:autoSpaceDE w:val="0"/>
        <w:autoSpaceDN w:val="0"/>
        <w:adjustRightInd w:val="0"/>
        <w:rPr>
          <w:rFonts w:ascii="Calibri" w:hAnsi="Calibri" w:cs="Calibri"/>
          <w:color w:val="000000"/>
          <w:sz w:val="28"/>
          <w:szCs w:val="28"/>
          <w:lang w:val="en-GB"/>
        </w:rPr>
      </w:pPr>
      <w:r w:rsidRPr="000F1016">
        <w:rPr>
          <w:rFonts w:ascii="Calibri" w:hAnsi="Calibri" w:cs="Calibri"/>
          <w:color w:val="000000"/>
          <w:sz w:val="28"/>
          <w:szCs w:val="28"/>
          <w:lang w:val="en-GB"/>
        </w:rPr>
        <w:tab/>
      </w:r>
      <w:r w:rsidRPr="000F1016">
        <w:rPr>
          <w:rFonts w:ascii="Calibri" w:hAnsi="Calibri" w:cs="Calibri"/>
          <w:color w:val="000000"/>
          <w:sz w:val="28"/>
          <w:szCs w:val="28"/>
          <w:lang w:val="en-GB"/>
        </w:rPr>
        <w:tab/>
      </w:r>
      <w:r w:rsidRPr="000F1016">
        <w:rPr>
          <w:rFonts w:ascii="Calibri" w:hAnsi="Calibri" w:cs="Calibri"/>
          <w:color w:val="000000"/>
          <w:sz w:val="28"/>
          <w:szCs w:val="28"/>
          <w:lang w:val="en-GB"/>
        </w:rPr>
        <w:tab/>
        <w:t xml:space="preserve">b) </w:t>
      </w:r>
      <w:proofErr w:type="gramStart"/>
      <w:r w:rsidRPr="000F1016">
        <w:rPr>
          <w:rFonts w:ascii="Calibri" w:hAnsi="Calibri" w:cs="Calibri"/>
          <w:color w:val="000000"/>
          <w:sz w:val="28"/>
          <w:szCs w:val="28"/>
          <w:lang w:val="en-GB"/>
        </w:rPr>
        <w:t>local</w:t>
      </w:r>
      <w:proofErr w:type="gramEnd"/>
      <w:r w:rsidRPr="000F1016">
        <w:rPr>
          <w:rFonts w:ascii="Calibri" w:hAnsi="Calibri" w:cs="Calibri"/>
          <w:color w:val="000000"/>
          <w:sz w:val="28"/>
          <w:szCs w:val="28"/>
          <w:lang w:val="en-GB"/>
        </w:rPr>
        <w:t xml:space="preserve"> residents</w:t>
      </w:r>
    </w:p>
    <w:p w:rsidR="00156E8C" w:rsidRPr="000F1016" w:rsidRDefault="00156E8C" w:rsidP="00156E8C">
      <w:pPr>
        <w:autoSpaceDE w:val="0"/>
        <w:autoSpaceDN w:val="0"/>
        <w:adjustRightInd w:val="0"/>
        <w:rPr>
          <w:rFonts w:ascii="Calibri" w:hAnsi="Calibri" w:cs="Calibri"/>
          <w:color w:val="000000"/>
          <w:sz w:val="28"/>
          <w:szCs w:val="28"/>
          <w:lang w:val="en-GB"/>
        </w:rPr>
      </w:pPr>
      <w:r w:rsidRPr="000F1016">
        <w:rPr>
          <w:rFonts w:ascii="Calibri" w:hAnsi="Calibri" w:cs="Calibri"/>
          <w:color w:val="000000"/>
          <w:sz w:val="28"/>
          <w:szCs w:val="28"/>
          <w:lang w:val="en-GB"/>
        </w:rPr>
        <w:tab/>
      </w:r>
      <w:r w:rsidRPr="000F1016">
        <w:rPr>
          <w:rFonts w:ascii="Calibri" w:hAnsi="Calibri" w:cs="Calibri"/>
          <w:color w:val="000000"/>
          <w:sz w:val="28"/>
          <w:szCs w:val="28"/>
          <w:lang w:val="en-GB"/>
        </w:rPr>
        <w:tab/>
      </w:r>
      <w:r w:rsidRPr="000F1016">
        <w:rPr>
          <w:rFonts w:ascii="Calibri" w:hAnsi="Calibri" w:cs="Calibri"/>
          <w:color w:val="000000"/>
          <w:sz w:val="28"/>
          <w:szCs w:val="28"/>
          <w:lang w:val="en-GB"/>
        </w:rPr>
        <w:tab/>
        <w:t xml:space="preserve">c) </w:t>
      </w:r>
      <w:proofErr w:type="gramStart"/>
      <w:r w:rsidRPr="000F1016">
        <w:rPr>
          <w:rFonts w:ascii="Calibri" w:hAnsi="Calibri" w:cs="Calibri"/>
          <w:color w:val="000000"/>
          <w:sz w:val="28"/>
          <w:szCs w:val="28"/>
          <w:lang w:val="en-GB"/>
        </w:rPr>
        <w:t>users</w:t>
      </w:r>
      <w:proofErr w:type="gramEnd"/>
      <w:r w:rsidRPr="000F1016">
        <w:rPr>
          <w:rFonts w:ascii="Calibri" w:hAnsi="Calibri" w:cs="Calibri"/>
          <w:color w:val="000000"/>
          <w:sz w:val="28"/>
          <w:szCs w:val="28"/>
          <w:lang w:val="en-GB"/>
        </w:rPr>
        <w:t>/ sectors</w:t>
      </w:r>
    </w:p>
    <w:p w:rsidR="00156E8C" w:rsidRPr="000F1016" w:rsidRDefault="00156E8C" w:rsidP="00156E8C">
      <w:pPr>
        <w:autoSpaceDE w:val="0"/>
        <w:autoSpaceDN w:val="0"/>
        <w:adjustRightInd w:val="0"/>
        <w:rPr>
          <w:rFonts w:ascii="Calibri" w:hAnsi="Calibri" w:cs="Calibri"/>
          <w:color w:val="000000"/>
          <w:sz w:val="28"/>
          <w:szCs w:val="28"/>
          <w:lang w:val="en-GB"/>
        </w:rPr>
      </w:pPr>
    </w:p>
    <w:p w:rsidR="00156E8C" w:rsidRPr="000F1016" w:rsidRDefault="00156E8C" w:rsidP="00156E8C">
      <w:pPr>
        <w:autoSpaceDE w:val="0"/>
        <w:autoSpaceDN w:val="0"/>
        <w:adjustRightInd w:val="0"/>
        <w:rPr>
          <w:rFonts w:ascii="Calibri" w:hAnsi="Calibri"/>
          <w:sz w:val="28"/>
          <w:szCs w:val="28"/>
          <w:lang w:val="en-GB"/>
        </w:rPr>
      </w:pPr>
      <w:r w:rsidRPr="000F1016">
        <w:rPr>
          <w:rFonts w:ascii="Calibri" w:hAnsi="Calibri"/>
          <w:sz w:val="28"/>
          <w:szCs w:val="28"/>
          <w:lang w:val="en-GB"/>
        </w:rPr>
        <w:t xml:space="preserve">Question focus on: (1) how will you contribute? (2) </w:t>
      </w:r>
      <w:proofErr w:type="gramStart"/>
      <w:r w:rsidRPr="000F1016">
        <w:rPr>
          <w:rFonts w:ascii="Calibri" w:hAnsi="Calibri"/>
          <w:sz w:val="28"/>
          <w:szCs w:val="28"/>
          <w:lang w:val="en-GB"/>
        </w:rPr>
        <w:t>what</w:t>
      </w:r>
      <w:proofErr w:type="gramEnd"/>
      <w:r w:rsidRPr="000F1016">
        <w:rPr>
          <w:rFonts w:ascii="Calibri" w:hAnsi="Calibri"/>
          <w:sz w:val="28"/>
          <w:szCs w:val="28"/>
          <w:lang w:val="en-GB"/>
        </w:rPr>
        <w:t xml:space="preserve"> will you do to create ownership?</w:t>
      </w:r>
    </w:p>
    <w:p w:rsidR="00156E8C" w:rsidRPr="000F1016" w:rsidRDefault="00156E8C" w:rsidP="00156E8C">
      <w:pPr>
        <w:autoSpaceDE w:val="0"/>
        <w:autoSpaceDN w:val="0"/>
        <w:adjustRightInd w:val="0"/>
        <w:rPr>
          <w:rFonts w:ascii="Calibri" w:hAnsi="Calibri"/>
          <w:sz w:val="28"/>
          <w:szCs w:val="28"/>
          <w:lang w:val="en-GB"/>
        </w:rPr>
      </w:pPr>
    </w:p>
    <w:p w:rsidR="00156E8C" w:rsidRPr="000F1016" w:rsidRDefault="00156E8C" w:rsidP="00156E8C">
      <w:pPr>
        <w:autoSpaceDE w:val="0"/>
        <w:autoSpaceDN w:val="0"/>
        <w:adjustRightInd w:val="0"/>
        <w:rPr>
          <w:rFonts w:ascii="Calibri" w:hAnsi="Calibri"/>
          <w:sz w:val="28"/>
          <w:szCs w:val="28"/>
          <w:lang w:val="en-GB"/>
        </w:rPr>
      </w:pPr>
      <w:r w:rsidRPr="000F1016">
        <w:rPr>
          <w:rFonts w:ascii="Calibri" w:hAnsi="Calibri"/>
          <w:sz w:val="28"/>
          <w:szCs w:val="28"/>
          <w:lang w:val="en-GB"/>
        </w:rPr>
        <w:t xml:space="preserve">Primary replies from: </w:t>
      </w:r>
    </w:p>
    <w:p w:rsidR="00156E8C" w:rsidRPr="00156E8C" w:rsidRDefault="00156E8C" w:rsidP="00156E8C">
      <w:pPr>
        <w:numPr>
          <w:ilvl w:val="0"/>
          <w:numId w:val="13"/>
        </w:numPr>
        <w:autoSpaceDE w:val="0"/>
        <w:autoSpaceDN w:val="0"/>
        <w:adjustRightInd w:val="0"/>
        <w:contextualSpacing/>
        <w:rPr>
          <w:rFonts w:ascii="Calibri" w:hAnsi="Calibri"/>
          <w:sz w:val="28"/>
          <w:szCs w:val="28"/>
          <w:lang w:val="de-DE"/>
        </w:rPr>
      </w:pPr>
      <w:r w:rsidRPr="00156E8C">
        <w:rPr>
          <w:rFonts w:ascii="Calibri" w:hAnsi="Calibri"/>
          <w:sz w:val="28"/>
          <w:szCs w:val="28"/>
          <w:lang w:val="de-DE"/>
        </w:rPr>
        <w:t xml:space="preserve">Minister (Schleswig-Holstein </w:t>
      </w:r>
      <w:proofErr w:type="spellStart"/>
      <w:r w:rsidRPr="00156E8C">
        <w:rPr>
          <w:rFonts w:ascii="Calibri" w:hAnsi="Calibri"/>
          <w:sz w:val="28"/>
          <w:szCs w:val="28"/>
          <w:lang w:val="de-DE"/>
        </w:rPr>
        <w:t>or</w:t>
      </w:r>
      <w:proofErr w:type="spellEnd"/>
      <w:r w:rsidRPr="00156E8C">
        <w:rPr>
          <w:rFonts w:ascii="Calibri" w:hAnsi="Calibri"/>
          <w:sz w:val="28"/>
          <w:szCs w:val="28"/>
          <w:lang w:val="de-DE"/>
        </w:rPr>
        <w:t xml:space="preserve"> Niedersachsen)</w:t>
      </w:r>
    </w:p>
    <w:p w:rsidR="00156E8C" w:rsidRPr="000F1016" w:rsidRDefault="00156E8C" w:rsidP="00156E8C">
      <w:pPr>
        <w:numPr>
          <w:ilvl w:val="0"/>
          <w:numId w:val="13"/>
        </w:numPr>
        <w:autoSpaceDE w:val="0"/>
        <w:autoSpaceDN w:val="0"/>
        <w:adjustRightInd w:val="0"/>
        <w:contextualSpacing/>
        <w:rPr>
          <w:rFonts w:ascii="Calibri" w:hAnsi="Calibri"/>
          <w:sz w:val="28"/>
          <w:szCs w:val="28"/>
          <w:lang w:val="en-GB"/>
        </w:rPr>
      </w:pPr>
      <w:r w:rsidRPr="000F1016">
        <w:rPr>
          <w:rFonts w:ascii="Calibri" w:hAnsi="Calibri"/>
          <w:sz w:val="28"/>
          <w:szCs w:val="28"/>
          <w:lang w:val="en-GB"/>
        </w:rPr>
        <w:t>Municipality representative (mayor)</w:t>
      </w:r>
    </w:p>
    <w:p w:rsidR="00156E8C" w:rsidRPr="000F1016" w:rsidRDefault="00156E8C" w:rsidP="00156E8C">
      <w:pPr>
        <w:numPr>
          <w:ilvl w:val="0"/>
          <w:numId w:val="13"/>
        </w:numPr>
        <w:autoSpaceDE w:val="0"/>
        <w:autoSpaceDN w:val="0"/>
        <w:adjustRightInd w:val="0"/>
        <w:contextualSpacing/>
        <w:rPr>
          <w:rFonts w:ascii="Calibri" w:hAnsi="Calibri"/>
          <w:sz w:val="28"/>
          <w:szCs w:val="28"/>
          <w:lang w:val="en-GB"/>
        </w:rPr>
      </w:pPr>
      <w:proofErr w:type="spellStart"/>
      <w:r>
        <w:rPr>
          <w:rFonts w:ascii="Calibri" w:hAnsi="Calibri"/>
          <w:sz w:val="28"/>
          <w:szCs w:val="28"/>
          <w:lang w:val="en-GB"/>
        </w:rPr>
        <w:t>Mr.</w:t>
      </w:r>
      <w:proofErr w:type="spellEnd"/>
      <w:r>
        <w:rPr>
          <w:rFonts w:ascii="Calibri" w:hAnsi="Calibri"/>
          <w:sz w:val="28"/>
          <w:szCs w:val="28"/>
          <w:lang w:val="en-GB"/>
        </w:rPr>
        <w:t xml:space="preserve"> Lankhorst, </w:t>
      </w:r>
      <w:r w:rsidRPr="000F1016">
        <w:rPr>
          <w:rFonts w:ascii="Calibri" w:hAnsi="Calibri" w:cs="Calibri"/>
          <w:color w:val="000000"/>
          <w:sz w:val="28"/>
          <w:szCs w:val="28"/>
          <w:lang w:val="en-GB"/>
        </w:rPr>
        <w:t>, foundation committee</w:t>
      </w:r>
    </w:p>
    <w:p w:rsidR="00156E8C" w:rsidRPr="000F1016" w:rsidRDefault="00156E8C" w:rsidP="00156E8C">
      <w:pPr>
        <w:autoSpaceDE w:val="0"/>
        <w:autoSpaceDN w:val="0"/>
        <w:adjustRightInd w:val="0"/>
        <w:rPr>
          <w:rFonts w:ascii="Calibri" w:hAnsi="Calibri"/>
          <w:sz w:val="28"/>
          <w:szCs w:val="28"/>
          <w:lang w:val="en-GB"/>
        </w:rPr>
      </w:pPr>
    </w:p>
    <w:p w:rsidR="00156E8C" w:rsidRPr="000F1016" w:rsidRDefault="00156E8C" w:rsidP="00156E8C">
      <w:pPr>
        <w:autoSpaceDE w:val="0"/>
        <w:autoSpaceDN w:val="0"/>
        <w:adjustRightInd w:val="0"/>
        <w:rPr>
          <w:rFonts w:ascii="Calibri" w:hAnsi="Calibri"/>
          <w:sz w:val="28"/>
          <w:szCs w:val="28"/>
          <w:lang w:val="en-GB"/>
        </w:rPr>
      </w:pPr>
    </w:p>
    <w:p w:rsidR="00156E8C" w:rsidRPr="000F1016" w:rsidRDefault="00156E8C" w:rsidP="00156E8C">
      <w:pPr>
        <w:autoSpaceDE w:val="0"/>
        <w:autoSpaceDN w:val="0"/>
        <w:adjustRightInd w:val="0"/>
        <w:rPr>
          <w:rFonts w:ascii="Calibri" w:hAnsi="Calibri"/>
          <w:sz w:val="28"/>
          <w:szCs w:val="28"/>
          <w:lang w:val="en-GB"/>
        </w:rPr>
      </w:pPr>
    </w:p>
    <w:p w:rsidR="00156E8C" w:rsidRPr="000F1016" w:rsidRDefault="00156E8C" w:rsidP="00156E8C">
      <w:pPr>
        <w:autoSpaceDE w:val="0"/>
        <w:autoSpaceDN w:val="0"/>
        <w:adjustRightInd w:val="0"/>
        <w:rPr>
          <w:rFonts w:ascii="Calibri" w:hAnsi="Calibri" w:cs="Calibri"/>
          <w:color w:val="000000"/>
          <w:sz w:val="28"/>
          <w:szCs w:val="28"/>
          <w:lang w:val="en-GB"/>
        </w:rPr>
      </w:pPr>
      <w:r w:rsidRPr="000F1016">
        <w:rPr>
          <w:rFonts w:ascii="Calibri" w:hAnsi="Calibri" w:cs="Calibri"/>
          <w:color w:val="000000"/>
          <w:sz w:val="28"/>
          <w:szCs w:val="28"/>
          <w:lang w:val="en-GB"/>
        </w:rPr>
        <w:t>Headline</w:t>
      </w:r>
    </w:p>
    <w:p w:rsidR="00156E8C" w:rsidRPr="000F1016" w:rsidRDefault="00156E8C" w:rsidP="00156E8C">
      <w:pPr>
        <w:autoSpaceDE w:val="0"/>
        <w:autoSpaceDN w:val="0"/>
        <w:adjustRightInd w:val="0"/>
        <w:rPr>
          <w:rFonts w:ascii="Calibri" w:hAnsi="Calibri" w:cs="Calibri"/>
          <w:b/>
          <w:color w:val="000000"/>
          <w:sz w:val="28"/>
          <w:szCs w:val="28"/>
          <w:lang w:val="en-GB"/>
        </w:rPr>
      </w:pPr>
      <w:r w:rsidRPr="000F1016">
        <w:rPr>
          <w:rFonts w:ascii="Calibri" w:hAnsi="Calibri" w:cs="Calibri"/>
          <w:b/>
          <w:color w:val="000000"/>
          <w:sz w:val="28"/>
          <w:szCs w:val="28"/>
          <w:lang w:val="en-GB"/>
        </w:rPr>
        <w:t xml:space="preserve">Sustainable development in the </w:t>
      </w:r>
      <w:proofErr w:type="spellStart"/>
      <w:r w:rsidRPr="000F1016">
        <w:rPr>
          <w:rFonts w:ascii="Calibri" w:hAnsi="Calibri" w:cs="Calibri"/>
          <w:b/>
          <w:color w:val="000000"/>
          <w:sz w:val="28"/>
          <w:szCs w:val="28"/>
          <w:lang w:val="en-GB"/>
        </w:rPr>
        <w:t>Wadden</w:t>
      </w:r>
      <w:proofErr w:type="spellEnd"/>
      <w:r w:rsidRPr="000F1016">
        <w:rPr>
          <w:rFonts w:ascii="Calibri" w:hAnsi="Calibri" w:cs="Calibri"/>
          <w:b/>
          <w:color w:val="000000"/>
          <w:sz w:val="28"/>
          <w:szCs w:val="28"/>
          <w:lang w:val="en-GB"/>
        </w:rPr>
        <w:t xml:space="preserve"> Sea</w:t>
      </w:r>
    </w:p>
    <w:p w:rsidR="00156E8C" w:rsidRPr="000F1016" w:rsidRDefault="00156E8C" w:rsidP="00156E8C">
      <w:pPr>
        <w:autoSpaceDE w:val="0"/>
        <w:autoSpaceDN w:val="0"/>
        <w:adjustRightInd w:val="0"/>
        <w:rPr>
          <w:rFonts w:ascii="Calibri" w:hAnsi="Calibri" w:cs="Calibri"/>
          <w:color w:val="000000"/>
          <w:sz w:val="28"/>
          <w:szCs w:val="28"/>
          <w:lang w:val="en-GB"/>
        </w:rPr>
      </w:pPr>
    </w:p>
    <w:p w:rsidR="00156E8C" w:rsidRPr="000F1016" w:rsidRDefault="00156E8C" w:rsidP="00156E8C">
      <w:pPr>
        <w:autoSpaceDE w:val="0"/>
        <w:autoSpaceDN w:val="0"/>
        <w:adjustRightInd w:val="0"/>
        <w:ind w:left="1304" w:hanging="1304"/>
        <w:rPr>
          <w:rFonts w:ascii="Calibri" w:hAnsi="Calibri" w:cs="Calibri"/>
          <w:color w:val="000000"/>
          <w:sz w:val="28"/>
          <w:szCs w:val="28"/>
          <w:lang w:val="en-GB"/>
        </w:rPr>
      </w:pPr>
      <w:r w:rsidRPr="000F1016">
        <w:rPr>
          <w:rFonts w:ascii="Calibri" w:hAnsi="Calibri" w:cs="Calibri"/>
          <w:color w:val="000000"/>
          <w:sz w:val="28"/>
          <w:szCs w:val="28"/>
          <w:lang w:val="en-GB"/>
        </w:rPr>
        <w:t xml:space="preserve">Keyword: </w:t>
      </w:r>
      <w:r w:rsidRPr="000F1016">
        <w:rPr>
          <w:rFonts w:ascii="Calibri" w:hAnsi="Calibri" w:cs="Calibri"/>
          <w:color w:val="000000"/>
          <w:sz w:val="28"/>
          <w:szCs w:val="28"/>
          <w:lang w:val="en-GB"/>
        </w:rPr>
        <w:tab/>
        <w:t xml:space="preserve">present and future use of the </w:t>
      </w:r>
      <w:proofErr w:type="spellStart"/>
      <w:r w:rsidRPr="000F1016">
        <w:rPr>
          <w:rFonts w:ascii="Calibri" w:hAnsi="Calibri" w:cs="Calibri"/>
          <w:color w:val="000000"/>
          <w:sz w:val="28"/>
          <w:szCs w:val="28"/>
          <w:lang w:val="en-GB"/>
        </w:rPr>
        <w:t>Wadden</w:t>
      </w:r>
      <w:proofErr w:type="spellEnd"/>
      <w:r w:rsidRPr="000F1016">
        <w:rPr>
          <w:rFonts w:ascii="Calibri" w:hAnsi="Calibri" w:cs="Calibri"/>
          <w:color w:val="000000"/>
          <w:sz w:val="28"/>
          <w:szCs w:val="28"/>
          <w:lang w:val="en-GB"/>
        </w:rPr>
        <w:t xml:space="preserve"> Sea by sectors </w:t>
      </w:r>
      <w:r w:rsidRPr="000F1016">
        <w:rPr>
          <w:rFonts w:ascii="Calibri" w:hAnsi="Calibri" w:cs="Calibri"/>
          <w:color w:val="000000"/>
          <w:sz w:val="28"/>
          <w:szCs w:val="28"/>
          <w:lang w:val="en-GB"/>
        </w:rPr>
        <w:br/>
      </w:r>
      <w:r>
        <w:rPr>
          <w:rFonts w:ascii="Calibri" w:hAnsi="Calibri" w:cs="Calibri"/>
          <w:color w:val="000000"/>
          <w:sz w:val="28"/>
          <w:szCs w:val="28"/>
          <w:lang w:val="en-GB"/>
        </w:rPr>
        <w:t xml:space="preserve">and </w:t>
      </w:r>
      <w:r w:rsidRPr="000F1016">
        <w:rPr>
          <w:rFonts w:ascii="Calibri" w:hAnsi="Calibri" w:cs="Calibri"/>
          <w:color w:val="000000"/>
          <w:sz w:val="28"/>
          <w:szCs w:val="28"/>
          <w:lang w:val="en-GB"/>
        </w:rPr>
        <w:t xml:space="preserve">recreational use </w:t>
      </w:r>
    </w:p>
    <w:p w:rsidR="00156E8C" w:rsidRPr="000F1016" w:rsidRDefault="00156E8C" w:rsidP="00156E8C">
      <w:pPr>
        <w:autoSpaceDE w:val="0"/>
        <w:autoSpaceDN w:val="0"/>
        <w:adjustRightInd w:val="0"/>
        <w:ind w:left="360"/>
        <w:rPr>
          <w:rFonts w:ascii="Calibri" w:hAnsi="Calibri" w:cs="Calibri"/>
          <w:color w:val="000000"/>
          <w:sz w:val="28"/>
          <w:szCs w:val="28"/>
          <w:lang w:val="en-GB"/>
        </w:rPr>
      </w:pPr>
    </w:p>
    <w:p w:rsidR="00156E8C" w:rsidRPr="000F1016" w:rsidRDefault="00156E8C" w:rsidP="00156E8C">
      <w:pPr>
        <w:autoSpaceDE w:val="0"/>
        <w:autoSpaceDN w:val="0"/>
        <w:adjustRightInd w:val="0"/>
        <w:rPr>
          <w:rFonts w:ascii="Calibri" w:hAnsi="Calibri" w:cs="Calibri"/>
          <w:color w:val="000000"/>
          <w:sz w:val="28"/>
          <w:szCs w:val="28"/>
        </w:rPr>
      </w:pPr>
      <w:r w:rsidRPr="000F1016">
        <w:rPr>
          <w:rFonts w:ascii="Calibri" w:hAnsi="Calibri" w:cs="Calibri"/>
          <w:color w:val="000000"/>
          <w:sz w:val="28"/>
          <w:szCs w:val="28"/>
        </w:rPr>
        <w:t>Question focus on: (1) what are the possibilities/challenges for the sectors and for the recreational activities in relation to sustainable development?</w:t>
      </w:r>
    </w:p>
    <w:p w:rsidR="00156E8C" w:rsidRPr="000F1016" w:rsidRDefault="00156E8C" w:rsidP="00156E8C">
      <w:pPr>
        <w:autoSpaceDE w:val="0"/>
        <w:autoSpaceDN w:val="0"/>
        <w:adjustRightInd w:val="0"/>
        <w:rPr>
          <w:rFonts w:ascii="Calibri" w:hAnsi="Calibri" w:cs="Calibri"/>
          <w:color w:val="000000"/>
          <w:sz w:val="28"/>
          <w:szCs w:val="28"/>
        </w:rPr>
      </w:pPr>
    </w:p>
    <w:p w:rsidR="00156E8C" w:rsidRPr="000F1016" w:rsidRDefault="00156E8C" w:rsidP="00156E8C">
      <w:pPr>
        <w:autoSpaceDE w:val="0"/>
        <w:autoSpaceDN w:val="0"/>
        <w:adjustRightInd w:val="0"/>
        <w:rPr>
          <w:rFonts w:ascii="Calibri" w:hAnsi="Calibri" w:cs="Calibri"/>
          <w:color w:val="000000"/>
          <w:sz w:val="28"/>
          <w:szCs w:val="28"/>
        </w:rPr>
      </w:pPr>
      <w:r w:rsidRPr="000F1016">
        <w:rPr>
          <w:rFonts w:ascii="Calibri" w:hAnsi="Calibri" w:cs="Calibri"/>
          <w:color w:val="000000"/>
          <w:sz w:val="28"/>
          <w:szCs w:val="28"/>
        </w:rPr>
        <w:t xml:space="preserve">Primary replies from: </w:t>
      </w:r>
    </w:p>
    <w:p w:rsidR="00156E8C" w:rsidRPr="00156E8C" w:rsidRDefault="00156E8C" w:rsidP="00156E8C">
      <w:pPr>
        <w:numPr>
          <w:ilvl w:val="0"/>
          <w:numId w:val="13"/>
        </w:numPr>
        <w:autoSpaceDE w:val="0"/>
        <w:autoSpaceDN w:val="0"/>
        <w:adjustRightInd w:val="0"/>
        <w:contextualSpacing/>
        <w:rPr>
          <w:rFonts w:ascii="Calibri" w:hAnsi="Calibri" w:cs="Calibri"/>
          <w:color w:val="000000"/>
          <w:sz w:val="28"/>
          <w:szCs w:val="28"/>
          <w:lang w:val="de-DE"/>
        </w:rPr>
      </w:pPr>
      <w:r w:rsidRPr="00156E8C">
        <w:rPr>
          <w:rFonts w:ascii="Calibri" w:hAnsi="Calibri" w:cs="Calibri"/>
          <w:color w:val="000000"/>
          <w:sz w:val="28"/>
          <w:szCs w:val="28"/>
          <w:lang w:val="de-DE"/>
        </w:rPr>
        <w:t xml:space="preserve">Minister (Schleswig-Holstein </w:t>
      </w:r>
      <w:proofErr w:type="spellStart"/>
      <w:r w:rsidRPr="00156E8C">
        <w:rPr>
          <w:rFonts w:ascii="Calibri" w:hAnsi="Calibri" w:cs="Calibri"/>
          <w:color w:val="000000"/>
          <w:sz w:val="28"/>
          <w:szCs w:val="28"/>
          <w:lang w:val="de-DE"/>
        </w:rPr>
        <w:t>or</w:t>
      </w:r>
      <w:proofErr w:type="spellEnd"/>
      <w:r w:rsidRPr="00156E8C">
        <w:rPr>
          <w:rFonts w:ascii="Calibri" w:hAnsi="Calibri" w:cs="Calibri"/>
          <w:color w:val="000000"/>
          <w:sz w:val="28"/>
          <w:szCs w:val="28"/>
          <w:lang w:val="de-DE"/>
        </w:rPr>
        <w:t xml:space="preserve"> Niedersachsen)</w:t>
      </w:r>
    </w:p>
    <w:p w:rsidR="00156E8C" w:rsidRPr="000F1016" w:rsidRDefault="00156E8C" w:rsidP="00156E8C">
      <w:pPr>
        <w:numPr>
          <w:ilvl w:val="0"/>
          <w:numId w:val="13"/>
        </w:numPr>
        <w:autoSpaceDE w:val="0"/>
        <w:autoSpaceDN w:val="0"/>
        <w:adjustRightInd w:val="0"/>
        <w:contextualSpacing/>
        <w:rPr>
          <w:rFonts w:ascii="Calibri" w:hAnsi="Calibri" w:cs="Calibri"/>
          <w:color w:val="000000"/>
          <w:sz w:val="28"/>
          <w:szCs w:val="28"/>
        </w:rPr>
      </w:pPr>
      <w:r w:rsidRPr="000F1016">
        <w:rPr>
          <w:rFonts w:ascii="Calibri" w:hAnsi="Calibri" w:cs="Calibri"/>
          <w:color w:val="000000"/>
          <w:sz w:val="28"/>
          <w:szCs w:val="28"/>
        </w:rPr>
        <w:t>Tourism sector representative</w:t>
      </w:r>
    </w:p>
    <w:p w:rsidR="00156E8C" w:rsidRPr="000F1016" w:rsidRDefault="00156E8C" w:rsidP="00156E8C">
      <w:pPr>
        <w:numPr>
          <w:ilvl w:val="0"/>
          <w:numId w:val="13"/>
        </w:numPr>
        <w:autoSpaceDE w:val="0"/>
        <w:autoSpaceDN w:val="0"/>
        <w:adjustRightInd w:val="0"/>
        <w:contextualSpacing/>
        <w:rPr>
          <w:rFonts w:ascii="Calibri" w:hAnsi="Calibri" w:cs="Calibri"/>
          <w:color w:val="000000"/>
          <w:sz w:val="28"/>
          <w:szCs w:val="28"/>
        </w:rPr>
      </w:pPr>
      <w:r w:rsidRPr="000F1016">
        <w:rPr>
          <w:rFonts w:ascii="Calibri" w:hAnsi="Calibri" w:cs="Calibri"/>
          <w:color w:val="000000"/>
          <w:sz w:val="28"/>
          <w:szCs w:val="28"/>
        </w:rPr>
        <w:t>NGO representative</w:t>
      </w:r>
    </w:p>
    <w:p w:rsidR="00156E8C" w:rsidRDefault="00156E8C" w:rsidP="00156E8C">
      <w:pPr>
        <w:autoSpaceDE w:val="0"/>
        <w:autoSpaceDN w:val="0"/>
        <w:adjustRightInd w:val="0"/>
        <w:rPr>
          <w:rFonts w:ascii="Calibri" w:hAnsi="Calibri"/>
          <w:sz w:val="28"/>
          <w:szCs w:val="28"/>
          <w:lang w:val="en-GB"/>
        </w:rPr>
      </w:pPr>
    </w:p>
    <w:p w:rsidR="00156E8C" w:rsidRDefault="00156E8C" w:rsidP="00156E8C">
      <w:pPr>
        <w:autoSpaceDE w:val="0"/>
        <w:autoSpaceDN w:val="0"/>
        <w:adjustRightInd w:val="0"/>
        <w:rPr>
          <w:rFonts w:ascii="Calibri" w:hAnsi="Calibri"/>
          <w:sz w:val="28"/>
          <w:szCs w:val="28"/>
          <w:lang w:val="en-GB"/>
        </w:rPr>
      </w:pPr>
    </w:p>
    <w:p w:rsidR="00156E8C" w:rsidRPr="000F1016" w:rsidRDefault="00156E8C" w:rsidP="00156E8C">
      <w:pPr>
        <w:autoSpaceDE w:val="0"/>
        <w:autoSpaceDN w:val="0"/>
        <w:adjustRightInd w:val="0"/>
        <w:rPr>
          <w:rFonts w:ascii="Calibri" w:hAnsi="Calibri"/>
          <w:sz w:val="28"/>
          <w:szCs w:val="28"/>
          <w:lang w:val="en-GB"/>
        </w:rPr>
      </w:pPr>
      <w:r w:rsidRPr="000F1016">
        <w:rPr>
          <w:rFonts w:ascii="Calibri" w:hAnsi="Calibri"/>
          <w:sz w:val="28"/>
          <w:szCs w:val="28"/>
          <w:lang w:val="en-GB"/>
        </w:rPr>
        <w:lastRenderedPageBreak/>
        <w:t>Headline</w:t>
      </w:r>
    </w:p>
    <w:p w:rsidR="00156E8C" w:rsidRPr="000F1016" w:rsidRDefault="00156E8C" w:rsidP="00156E8C">
      <w:pPr>
        <w:autoSpaceDE w:val="0"/>
        <w:autoSpaceDN w:val="0"/>
        <w:adjustRightInd w:val="0"/>
        <w:rPr>
          <w:rFonts w:ascii="Calibri" w:hAnsi="Calibri"/>
          <w:sz w:val="28"/>
          <w:szCs w:val="28"/>
          <w:lang w:val="en-GB"/>
        </w:rPr>
      </w:pPr>
      <w:r w:rsidRPr="000F1016">
        <w:rPr>
          <w:rFonts w:ascii="Calibri" w:hAnsi="Calibri"/>
          <w:b/>
          <w:sz w:val="28"/>
          <w:szCs w:val="28"/>
          <w:lang w:val="en-GB"/>
        </w:rPr>
        <w:t xml:space="preserve">World Heritage </w:t>
      </w:r>
      <w:proofErr w:type="spellStart"/>
      <w:r w:rsidRPr="000F1016">
        <w:rPr>
          <w:rFonts w:ascii="Calibri" w:hAnsi="Calibri"/>
          <w:b/>
          <w:sz w:val="28"/>
          <w:szCs w:val="28"/>
          <w:lang w:val="en-GB"/>
        </w:rPr>
        <w:t>Wadden</w:t>
      </w:r>
      <w:proofErr w:type="spellEnd"/>
      <w:r w:rsidRPr="000F1016">
        <w:rPr>
          <w:rFonts w:ascii="Calibri" w:hAnsi="Calibri"/>
          <w:b/>
          <w:sz w:val="28"/>
          <w:szCs w:val="28"/>
          <w:lang w:val="en-GB"/>
        </w:rPr>
        <w:t xml:space="preserve"> Sea – a step forward for the Trilateral Cooperation</w:t>
      </w:r>
    </w:p>
    <w:p w:rsidR="00156E8C" w:rsidRPr="000F1016" w:rsidRDefault="00156E8C" w:rsidP="00156E8C">
      <w:pPr>
        <w:autoSpaceDE w:val="0"/>
        <w:autoSpaceDN w:val="0"/>
        <w:adjustRightInd w:val="0"/>
        <w:rPr>
          <w:rFonts w:ascii="Calibri" w:hAnsi="Calibri"/>
          <w:sz w:val="28"/>
          <w:szCs w:val="28"/>
          <w:lang w:val="en-GB"/>
        </w:rPr>
      </w:pPr>
    </w:p>
    <w:p w:rsidR="00156E8C" w:rsidRPr="000F1016" w:rsidRDefault="00156E8C" w:rsidP="00156E8C">
      <w:pPr>
        <w:autoSpaceDE w:val="0"/>
        <w:autoSpaceDN w:val="0"/>
        <w:adjustRightInd w:val="0"/>
        <w:rPr>
          <w:rFonts w:ascii="Calibri" w:hAnsi="Calibri"/>
          <w:sz w:val="28"/>
          <w:szCs w:val="28"/>
          <w:lang w:val="en-GB"/>
        </w:rPr>
      </w:pPr>
      <w:r w:rsidRPr="000F1016">
        <w:rPr>
          <w:rFonts w:ascii="Calibri" w:hAnsi="Calibri"/>
          <w:sz w:val="28"/>
          <w:szCs w:val="28"/>
          <w:lang w:val="en-GB"/>
        </w:rPr>
        <w:t xml:space="preserve">Keyword: </w:t>
      </w:r>
      <w:r w:rsidRPr="000F1016">
        <w:rPr>
          <w:rFonts w:ascii="Calibri" w:hAnsi="Calibri"/>
          <w:sz w:val="28"/>
          <w:szCs w:val="28"/>
          <w:lang w:val="en-GB"/>
        </w:rPr>
        <w:tab/>
        <w:t>integrity/ nature protection</w:t>
      </w:r>
    </w:p>
    <w:p w:rsidR="00156E8C" w:rsidRPr="000F1016" w:rsidRDefault="00156E8C" w:rsidP="00156E8C">
      <w:pPr>
        <w:autoSpaceDE w:val="0"/>
        <w:autoSpaceDN w:val="0"/>
        <w:adjustRightInd w:val="0"/>
        <w:ind w:left="5216" w:hanging="3911"/>
        <w:rPr>
          <w:rFonts w:ascii="Calibri" w:hAnsi="Calibri"/>
          <w:sz w:val="28"/>
          <w:szCs w:val="28"/>
          <w:lang w:val="en-GB"/>
        </w:rPr>
      </w:pPr>
      <w:proofErr w:type="gramStart"/>
      <w:r w:rsidRPr="000F1016">
        <w:rPr>
          <w:rFonts w:ascii="Calibri" w:hAnsi="Calibri"/>
          <w:sz w:val="28"/>
          <w:szCs w:val="28"/>
          <w:lang w:val="en-GB"/>
        </w:rPr>
        <w:t>institutional</w:t>
      </w:r>
      <w:proofErr w:type="gramEnd"/>
      <w:r w:rsidRPr="000F1016">
        <w:rPr>
          <w:rFonts w:ascii="Calibri" w:hAnsi="Calibri"/>
          <w:sz w:val="28"/>
          <w:szCs w:val="28"/>
          <w:lang w:val="en-GB"/>
        </w:rPr>
        <w:t xml:space="preserve"> forward looking </w:t>
      </w:r>
      <w:r w:rsidRPr="000F1016">
        <w:rPr>
          <w:rFonts w:ascii="Calibri" w:hAnsi="Calibri"/>
          <w:sz w:val="28"/>
          <w:szCs w:val="28"/>
          <w:lang w:val="en-GB"/>
        </w:rPr>
        <w:tab/>
      </w:r>
      <w:bookmarkStart w:id="2" w:name="_GoBack"/>
      <w:bookmarkEnd w:id="2"/>
      <w:r w:rsidRPr="000F1016">
        <w:rPr>
          <w:rFonts w:ascii="Calibri" w:hAnsi="Calibri"/>
          <w:sz w:val="28"/>
          <w:szCs w:val="28"/>
          <w:lang w:val="en-GB"/>
        </w:rPr>
        <w:t xml:space="preserve">a) creating resources </w:t>
      </w:r>
      <w:r w:rsidRPr="000F1016">
        <w:rPr>
          <w:rFonts w:ascii="Calibri" w:hAnsi="Calibri"/>
          <w:sz w:val="28"/>
          <w:szCs w:val="28"/>
          <w:lang w:val="en-GB"/>
        </w:rPr>
        <w:br/>
        <w:t xml:space="preserve">    (potential WH WS foundation)</w:t>
      </w:r>
    </w:p>
    <w:p w:rsidR="00156E8C" w:rsidRPr="000F1016" w:rsidRDefault="00156E8C" w:rsidP="00156E8C">
      <w:pPr>
        <w:autoSpaceDE w:val="0"/>
        <w:autoSpaceDN w:val="0"/>
        <w:adjustRightInd w:val="0"/>
        <w:rPr>
          <w:rFonts w:ascii="Calibri" w:hAnsi="Calibri" w:cs="Calibri"/>
          <w:color w:val="000000"/>
          <w:sz w:val="28"/>
          <w:szCs w:val="28"/>
          <w:lang w:val="en-GB"/>
        </w:rPr>
      </w:pPr>
      <w:r w:rsidRPr="000F1016">
        <w:rPr>
          <w:rFonts w:ascii="Calibri" w:hAnsi="Calibri" w:cs="Calibri"/>
          <w:color w:val="000000"/>
          <w:sz w:val="28"/>
          <w:szCs w:val="28"/>
          <w:lang w:val="en-GB"/>
        </w:rPr>
        <w:tab/>
      </w:r>
      <w:r w:rsidRPr="000F1016">
        <w:rPr>
          <w:rFonts w:ascii="Calibri" w:hAnsi="Calibri" w:cs="Calibri"/>
          <w:color w:val="000000"/>
          <w:sz w:val="28"/>
          <w:szCs w:val="28"/>
          <w:lang w:val="en-GB"/>
        </w:rPr>
        <w:tab/>
      </w:r>
      <w:r w:rsidRPr="000F1016">
        <w:rPr>
          <w:rFonts w:ascii="Calibri" w:hAnsi="Calibri" w:cs="Calibri"/>
          <w:color w:val="000000"/>
          <w:sz w:val="28"/>
          <w:szCs w:val="28"/>
          <w:lang w:val="en-GB"/>
        </w:rPr>
        <w:tab/>
      </w:r>
      <w:r w:rsidRPr="000F1016">
        <w:rPr>
          <w:rFonts w:ascii="Calibri" w:hAnsi="Calibri" w:cs="Calibri"/>
          <w:color w:val="000000"/>
          <w:sz w:val="28"/>
          <w:szCs w:val="28"/>
          <w:lang w:val="en-GB"/>
        </w:rPr>
        <w:tab/>
        <w:t xml:space="preserve">b) </w:t>
      </w:r>
      <w:proofErr w:type="gramStart"/>
      <w:r w:rsidRPr="000F1016">
        <w:rPr>
          <w:rFonts w:ascii="Calibri" w:hAnsi="Calibri" w:cs="Calibri"/>
          <w:color w:val="000000"/>
          <w:sz w:val="28"/>
          <w:szCs w:val="28"/>
          <w:lang w:val="en-GB"/>
        </w:rPr>
        <w:t>future</w:t>
      </w:r>
      <w:proofErr w:type="gramEnd"/>
      <w:r w:rsidRPr="000F1016">
        <w:rPr>
          <w:rFonts w:ascii="Calibri" w:hAnsi="Calibri" w:cs="Calibri"/>
          <w:color w:val="000000"/>
          <w:sz w:val="28"/>
          <w:szCs w:val="28"/>
          <w:lang w:val="en-GB"/>
        </w:rPr>
        <w:t xml:space="preserve"> focus of cooperation</w:t>
      </w:r>
    </w:p>
    <w:p w:rsidR="00156E8C" w:rsidRPr="000F1016" w:rsidRDefault="00156E8C" w:rsidP="00156E8C">
      <w:pPr>
        <w:autoSpaceDE w:val="0"/>
        <w:autoSpaceDN w:val="0"/>
        <w:adjustRightInd w:val="0"/>
        <w:rPr>
          <w:rFonts w:ascii="Calibri" w:hAnsi="Calibri" w:cs="Calibri"/>
          <w:color w:val="000000"/>
          <w:sz w:val="28"/>
          <w:szCs w:val="28"/>
          <w:lang w:val="en-GB"/>
        </w:rPr>
      </w:pPr>
      <w:r w:rsidRPr="000F1016">
        <w:rPr>
          <w:rFonts w:ascii="Calibri" w:hAnsi="Calibri" w:cs="Calibri"/>
          <w:color w:val="000000"/>
          <w:sz w:val="28"/>
          <w:szCs w:val="28"/>
          <w:lang w:val="en-GB"/>
        </w:rPr>
        <w:tab/>
      </w:r>
      <w:r w:rsidRPr="000F1016">
        <w:rPr>
          <w:rFonts w:ascii="Calibri" w:hAnsi="Calibri" w:cs="Calibri"/>
          <w:color w:val="000000"/>
          <w:sz w:val="28"/>
          <w:szCs w:val="28"/>
          <w:lang w:val="en-GB"/>
        </w:rPr>
        <w:tab/>
      </w:r>
      <w:r w:rsidRPr="000F1016">
        <w:rPr>
          <w:rFonts w:ascii="Calibri" w:hAnsi="Calibri" w:cs="Calibri"/>
          <w:color w:val="000000"/>
          <w:sz w:val="28"/>
          <w:szCs w:val="28"/>
          <w:lang w:val="en-GB"/>
        </w:rPr>
        <w:tab/>
      </w:r>
      <w:r w:rsidRPr="000F1016">
        <w:rPr>
          <w:rFonts w:ascii="Calibri" w:hAnsi="Calibri" w:cs="Calibri"/>
          <w:color w:val="000000"/>
          <w:sz w:val="28"/>
          <w:szCs w:val="28"/>
          <w:lang w:val="en-GB"/>
        </w:rPr>
        <w:tab/>
        <w:t>c) WH WS brand</w:t>
      </w:r>
    </w:p>
    <w:p w:rsidR="00156E8C" w:rsidRPr="000F1016" w:rsidRDefault="00156E8C" w:rsidP="00156E8C">
      <w:pPr>
        <w:autoSpaceDE w:val="0"/>
        <w:autoSpaceDN w:val="0"/>
        <w:adjustRightInd w:val="0"/>
        <w:rPr>
          <w:rFonts w:ascii="Calibri" w:hAnsi="Calibri"/>
          <w:sz w:val="28"/>
          <w:szCs w:val="28"/>
          <w:lang w:val="en-GB"/>
        </w:rPr>
      </w:pPr>
    </w:p>
    <w:p w:rsidR="00156E8C" w:rsidRPr="000F1016" w:rsidRDefault="00156E8C" w:rsidP="00156E8C">
      <w:pPr>
        <w:autoSpaceDE w:val="0"/>
        <w:autoSpaceDN w:val="0"/>
        <w:adjustRightInd w:val="0"/>
        <w:rPr>
          <w:rFonts w:ascii="Calibri" w:hAnsi="Calibri" w:cs="Calibri"/>
          <w:color w:val="000000"/>
          <w:sz w:val="28"/>
          <w:szCs w:val="28"/>
          <w:lang w:val="en-GB"/>
        </w:rPr>
      </w:pPr>
      <w:r w:rsidRPr="000F1016">
        <w:rPr>
          <w:rFonts w:ascii="Calibri" w:hAnsi="Calibri"/>
          <w:sz w:val="28"/>
          <w:szCs w:val="28"/>
          <w:lang w:val="en-GB"/>
        </w:rPr>
        <w:t>Question focus on: (1) what are your perspectives?</w:t>
      </w:r>
    </w:p>
    <w:p w:rsidR="00156E8C" w:rsidRPr="000F1016" w:rsidRDefault="00156E8C" w:rsidP="00156E8C">
      <w:pPr>
        <w:autoSpaceDE w:val="0"/>
        <w:autoSpaceDN w:val="0"/>
        <w:adjustRightInd w:val="0"/>
        <w:rPr>
          <w:rFonts w:ascii="Calibri" w:hAnsi="Calibri" w:cs="Calibri"/>
          <w:color w:val="000000"/>
          <w:sz w:val="28"/>
          <w:szCs w:val="28"/>
          <w:lang w:val="en-GB"/>
        </w:rPr>
      </w:pPr>
    </w:p>
    <w:p w:rsidR="00156E8C" w:rsidRPr="000F1016" w:rsidRDefault="00156E8C" w:rsidP="00156E8C">
      <w:pPr>
        <w:autoSpaceDE w:val="0"/>
        <w:autoSpaceDN w:val="0"/>
        <w:adjustRightInd w:val="0"/>
        <w:rPr>
          <w:rFonts w:ascii="Calibri" w:hAnsi="Calibri" w:cs="Calibri"/>
          <w:color w:val="000000"/>
          <w:sz w:val="28"/>
          <w:szCs w:val="28"/>
          <w:lang w:val="en-GB"/>
        </w:rPr>
      </w:pPr>
      <w:r w:rsidRPr="000F1016">
        <w:rPr>
          <w:rFonts w:ascii="Calibri" w:hAnsi="Calibri" w:cs="Calibri"/>
          <w:color w:val="000000"/>
          <w:sz w:val="28"/>
          <w:szCs w:val="28"/>
          <w:lang w:val="en-GB"/>
        </w:rPr>
        <w:t>Primary replies from:</w:t>
      </w:r>
    </w:p>
    <w:p w:rsidR="00156E8C" w:rsidRPr="000F1016" w:rsidRDefault="00156E8C" w:rsidP="00156E8C">
      <w:pPr>
        <w:numPr>
          <w:ilvl w:val="0"/>
          <w:numId w:val="13"/>
        </w:numPr>
        <w:autoSpaceDE w:val="0"/>
        <w:autoSpaceDN w:val="0"/>
        <w:adjustRightInd w:val="0"/>
        <w:contextualSpacing/>
        <w:rPr>
          <w:rFonts w:ascii="Calibri" w:hAnsi="Calibri" w:cs="Calibri"/>
          <w:color w:val="000000"/>
          <w:sz w:val="28"/>
          <w:szCs w:val="28"/>
          <w:lang w:val="en-GB"/>
        </w:rPr>
      </w:pPr>
      <w:r w:rsidRPr="000F1016">
        <w:rPr>
          <w:rFonts w:ascii="Calibri" w:hAnsi="Calibri" w:cs="Calibri"/>
          <w:color w:val="000000"/>
          <w:sz w:val="28"/>
          <w:szCs w:val="28"/>
          <w:lang w:val="en-GB"/>
        </w:rPr>
        <w:t>Ministers Denmark, Netherlands and Germany</w:t>
      </w:r>
    </w:p>
    <w:p w:rsidR="00156E8C" w:rsidRPr="000F1016" w:rsidRDefault="00156E8C" w:rsidP="00156E8C">
      <w:pPr>
        <w:autoSpaceDE w:val="0"/>
        <w:autoSpaceDN w:val="0"/>
        <w:adjustRightInd w:val="0"/>
        <w:rPr>
          <w:rFonts w:ascii="Calibri" w:hAnsi="Calibri" w:cs="Calibri"/>
          <w:color w:val="000000"/>
          <w:sz w:val="28"/>
          <w:szCs w:val="28"/>
          <w:lang w:val="en-GB"/>
        </w:rPr>
      </w:pPr>
    </w:p>
    <w:p w:rsidR="00156E8C" w:rsidRPr="000F1016" w:rsidRDefault="00156E8C" w:rsidP="00156E8C">
      <w:pPr>
        <w:autoSpaceDE w:val="0"/>
        <w:autoSpaceDN w:val="0"/>
        <w:adjustRightInd w:val="0"/>
        <w:rPr>
          <w:rFonts w:ascii="Calibri" w:hAnsi="Calibri" w:cs="Calibri"/>
          <w:color w:val="000000"/>
          <w:sz w:val="28"/>
          <w:szCs w:val="28"/>
          <w:lang w:val="en-GB"/>
        </w:rPr>
      </w:pPr>
    </w:p>
    <w:p w:rsidR="00156E8C" w:rsidRPr="000F1016" w:rsidRDefault="00156E8C" w:rsidP="00156E8C">
      <w:pPr>
        <w:autoSpaceDE w:val="0"/>
        <w:autoSpaceDN w:val="0"/>
        <w:adjustRightInd w:val="0"/>
        <w:rPr>
          <w:rFonts w:ascii="Calibri" w:hAnsi="Calibri" w:cs="Calibri"/>
          <w:color w:val="000000"/>
          <w:sz w:val="28"/>
          <w:szCs w:val="28"/>
          <w:lang w:val="en-GB"/>
        </w:rPr>
      </w:pPr>
    </w:p>
    <w:p w:rsidR="00156E8C" w:rsidRPr="000F1016" w:rsidRDefault="00156E8C" w:rsidP="00156E8C">
      <w:pPr>
        <w:autoSpaceDE w:val="0"/>
        <w:autoSpaceDN w:val="0"/>
        <w:adjustRightInd w:val="0"/>
        <w:rPr>
          <w:rFonts w:ascii="Calibri" w:hAnsi="Calibri" w:cs="Calibri"/>
          <w:color w:val="000000"/>
          <w:sz w:val="28"/>
          <w:szCs w:val="28"/>
          <w:lang w:val="en-GB"/>
        </w:rPr>
      </w:pPr>
    </w:p>
    <w:p w:rsidR="00156E8C" w:rsidRPr="000F1016" w:rsidRDefault="00156E8C" w:rsidP="00156E8C">
      <w:pPr>
        <w:autoSpaceDE w:val="0"/>
        <w:autoSpaceDN w:val="0"/>
        <w:adjustRightInd w:val="0"/>
      </w:pPr>
    </w:p>
    <w:p w:rsidR="00156E8C" w:rsidRPr="000F1016" w:rsidRDefault="00156E8C" w:rsidP="00156E8C">
      <w:pPr>
        <w:autoSpaceDE w:val="0"/>
        <w:autoSpaceDN w:val="0"/>
        <w:adjustRightInd w:val="0"/>
        <w:rPr>
          <w:rFonts w:ascii="Calibri" w:hAnsi="Calibri" w:cs="Calibri"/>
          <w:color w:val="000000"/>
          <w:sz w:val="28"/>
          <w:szCs w:val="28"/>
          <w:lang w:val="en-GB"/>
        </w:rPr>
      </w:pPr>
    </w:p>
    <w:p w:rsidR="00156E8C" w:rsidRPr="00A87C3F" w:rsidRDefault="00156E8C" w:rsidP="00156E8C">
      <w:pPr>
        <w:rPr>
          <w:szCs w:val="22"/>
          <w:lang w:val="en-GB"/>
        </w:rPr>
      </w:pPr>
    </w:p>
    <w:p w:rsidR="00C917B4" w:rsidRDefault="00C917B4" w:rsidP="00FD6827">
      <w:pPr>
        <w:rPr>
          <w:rFonts w:ascii="Arial" w:hAnsi="Arial" w:cs="Arial"/>
          <w:sz w:val="22"/>
          <w:szCs w:val="22"/>
        </w:rPr>
      </w:pPr>
    </w:p>
    <w:p w:rsidR="00C917B4" w:rsidRDefault="00C917B4">
      <w:pPr>
        <w:ind w:left="360" w:hanging="360"/>
        <w:rPr>
          <w:rFonts w:ascii="Arial" w:hAnsi="Arial" w:cs="Arial"/>
          <w:sz w:val="22"/>
          <w:szCs w:val="22"/>
        </w:rPr>
      </w:pPr>
    </w:p>
    <w:sectPr w:rsidR="00C917B4">
      <w:headerReference w:type="default" r:id="rId9"/>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654F" w:rsidRDefault="0078654F">
      <w:r>
        <w:separator/>
      </w:r>
    </w:p>
  </w:endnote>
  <w:endnote w:type="continuationSeparator" w:id="0">
    <w:p w:rsidR="0078654F" w:rsidRDefault="00786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654F" w:rsidRDefault="0078654F">
      <w:r>
        <w:separator/>
      </w:r>
    </w:p>
  </w:footnote>
  <w:footnote w:type="continuationSeparator" w:id="0">
    <w:p w:rsidR="0078654F" w:rsidRDefault="007865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8D8" w:rsidRPr="00241433" w:rsidRDefault="002108D8">
    <w:pPr>
      <w:rPr>
        <w:rFonts w:ascii="Arial" w:hAnsi="Arial" w:cs="Arial"/>
        <w:sz w:val="18"/>
        <w:szCs w:val="18"/>
        <w:lang w:val="en-GB"/>
      </w:rPr>
    </w:pPr>
    <w:r w:rsidRPr="00241433">
      <w:rPr>
        <w:rFonts w:ascii="Arial" w:hAnsi="Arial" w:cs="Arial"/>
        <w:sz w:val="18"/>
        <w:szCs w:val="18"/>
        <w:lang w:val="en-GB"/>
      </w:rPr>
      <w:t>W</w:t>
    </w:r>
    <w:r w:rsidR="00A8235D">
      <w:rPr>
        <w:rFonts w:ascii="Arial" w:hAnsi="Arial" w:cs="Arial"/>
        <w:sz w:val="18"/>
        <w:szCs w:val="18"/>
        <w:lang w:val="en-GB"/>
      </w:rPr>
      <w:t>SB 10</w:t>
    </w:r>
    <w:r w:rsidR="00FD6827">
      <w:rPr>
        <w:rFonts w:ascii="Arial" w:hAnsi="Arial" w:cs="Arial"/>
        <w:sz w:val="18"/>
        <w:szCs w:val="18"/>
        <w:lang w:val="en-GB"/>
      </w:rPr>
      <w:t>/</w:t>
    </w:r>
    <w:r w:rsidR="00156E8C">
      <w:rPr>
        <w:rFonts w:ascii="Arial" w:hAnsi="Arial" w:cs="Arial"/>
        <w:sz w:val="18"/>
        <w:szCs w:val="18"/>
        <w:lang w:val="en-GB"/>
      </w:rPr>
      <w:t>8.1</w:t>
    </w:r>
    <w:r w:rsidR="00375097">
      <w:rPr>
        <w:rFonts w:ascii="Arial" w:hAnsi="Arial" w:cs="Arial"/>
        <w:sz w:val="18"/>
        <w:szCs w:val="18"/>
        <w:lang w:val="en-GB"/>
      </w:rPr>
      <w:t>/</w:t>
    </w:r>
    <w:r w:rsidR="00156E8C">
      <w:rPr>
        <w:rFonts w:ascii="Arial" w:hAnsi="Arial" w:cs="Arial"/>
        <w:sz w:val="18"/>
        <w:szCs w:val="18"/>
        <w:lang w:val="en-GB"/>
      </w:rPr>
      <w:t>1 TGC Programme</w:t>
    </w:r>
    <w:r w:rsidR="00FD6827">
      <w:rPr>
        <w:rFonts w:ascii="Arial" w:hAnsi="Arial" w:cs="Arial"/>
        <w:sz w:val="18"/>
        <w:szCs w:val="18"/>
        <w:lang w:val="en-GB"/>
      </w:rPr>
      <w:t xml:space="preserve"> </w:t>
    </w:r>
    <w:r w:rsidR="00375097">
      <w:rPr>
        <w:rFonts w:ascii="Arial" w:hAnsi="Arial" w:cs="Arial"/>
        <w:sz w:val="18"/>
        <w:szCs w:val="18"/>
        <w:lang w:val="en-GB"/>
      </w:rPr>
      <w:t xml:space="preserve"> </w:t>
    </w:r>
    <w:r>
      <w:rPr>
        <w:rFonts w:ascii="Arial" w:hAnsi="Arial" w:cs="Arial"/>
        <w:sz w:val="18"/>
        <w:szCs w:val="18"/>
        <w:lang w:val="en-GB"/>
      </w:rPr>
      <w:t xml:space="preserve"> </w:t>
    </w:r>
    <w:r w:rsidRPr="00241433">
      <w:rPr>
        <w:rFonts w:ascii="Arial" w:hAnsi="Arial" w:cs="Arial"/>
        <w:sz w:val="18"/>
        <w:szCs w:val="18"/>
        <w:lang w:val="en-GB"/>
      </w:rPr>
      <w:tab/>
    </w:r>
    <w:r w:rsidRPr="00241433">
      <w:rPr>
        <w:rFonts w:ascii="Arial" w:hAnsi="Arial" w:cs="Arial"/>
        <w:sz w:val="18"/>
        <w:szCs w:val="18"/>
        <w:lang w:val="en-GB"/>
      </w:rPr>
      <w:tab/>
    </w:r>
    <w:r>
      <w:rPr>
        <w:rFonts w:ascii="Arial" w:hAnsi="Arial" w:cs="Arial"/>
        <w:sz w:val="18"/>
        <w:szCs w:val="18"/>
        <w:lang w:val="en-GB"/>
      </w:rPr>
      <w:tab/>
    </w:r>
    <w:r>
      <w:rPr>
        <w:rFonts w:ascii="Arial" w:hAnsi="Arial" w:cs="Arial"/>
        <w:sz w:val="18"/>
        <w:szCs w:val="18"/>
        <w:lang w:val="en-GB"/>
      </w:rPr>
      <w:tab/>
    </w:r>
    <w:r>
      <w:rPr>
        <w:rFonts w:ascii="Arial" w:hAnsi="Arial" w:cs="Arial"/>
        <w:sz w:val="18"/>
        <w:szCs w:val="18"/>
        <w:lang w:val="en-GB"/>
      </w:rPr>
      <w:tab/>
    </w:r>
    <w:r w:rsidR="00982C8B">
      <w:rPr>
        <w:rFonts w:ascii="Arial" w:hAnsi="Arial" w:cs="Arial"/>
        <w:sz w:val="18"/>
        <w:szCs w:val="18"/>
        <w:lang w:val="en-GB"/>
      </w:rPr>
      <w:t xml:space="preserve">                                        </w:t>
    </w:r>
    <w:r w:rsidRPr="00241433">
      <w:rPr>
        <w:rFonts w:ascii="Arial" w:hAnsi="Arial" w:cs="Arial"/>
        <w:sz w:val="18"/>
        <w:szCs w:val="18"/>
        <w:lang w:val="en-GB"/>
      </w:rPr>
      <w:t xml:space="preserve">page </w:t>
    </w:r>
    <w:r w:rsidRPr="00241433">
      <w:rPr>
        <w:rStyle w:val="Seitenzahl"/>
        <w:rFonts w:ascii="Arial" w:hAnsi="Arial" w:cs="Arial"/>
        <w:sz w:val="18"/>
        <w:szCs w:val="18"/>
      </w:rPr>
      <w:fldChar w:fldCharType="begin"/>
    </w:r>
    <w:r w:rsidRPr="00241433">
      <w:rPr>
        <w:rStyle w:val="Seitenzahl"/>
        <w:rFonts w:ascii="Arial" w:hAnsi="Arial" w:cs="Arial"/>
        <w:sz w:val="18"/>
        <w:szCs w:val="18"/>
      </w:rPr>
      <w:instrText xml:space="preserve"> PAGE </w:instrText>
    </w:r>
    <w:r w:rsidRPr="00241433">
      <w:rPr>
        <w:rStyle w:val="Seitenzahl"/>
        <w:rFonts w:ascii="Arial" w:hAnsi="Arial" w:cs="Arial"/>
        <w:sz w:val="18"/>
        <w:szCs w:val="18"/>
      </w:rPr>
      <w:fldChar w:fldCharType="separate"/>
    </w:r>
    <w:r w:rsidR="00156E8C">
      <w:rPr>
        <w:rStyle w:val="Seitenzahl"/>
        <w:rFonts w:ascii="Arial" w:hAnsi="Arial" w:cs="Arial"/>
        <w:noProof/>
        <w:sz w:val="18"/>
        <w:szCs w:val="18"/>
      </w:rPr>
      <w:t>7</w:t>
    </w:r>
    <w:r w:rsidRPr="00241433">
      <w:rPr>
        <w:rStyle w:val="Seitenzahl"/>
        <w:rFonts w:ascii="Arial" w:hAnsi="Arial" w:cs="Arial"/>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7FF1F5C"/>
    <w:multiLevelType w:val="hybridMultilevel"/>
    <w:tmpl w:val="C55E631C"/>
    <w:lvl w:ilvl="0" w:tplc="6EE81DF0">
      <w:start w:val="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68D7733"/>
    <w:multiLevelType w:val="hybridMultilevel"/>
    <w:tmpl w:val="1EB8E6A2"/>
    <w:lvl w:ilvl="0" w:tplc="4F6AFEEA">
      <w:start w:val="3"/>
      <w:numFmt w:val="bullet"/>
      <w:lvlText w:val="-"/>
      <w:lvlJc w:val="left"/>
      <w:pPr>
        <w:ind w:left="720" w:hanging="360"/>
      </w:pPr>
      <w:rPr>
        <w:rFonts w:ascii="Calibri" w:eastAsia="Times New Roman" w:hAnsi="Calibri"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6">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6"/>
  </w:num>
  <w:num w:numId="2">
    <w:abstractNumId w:val="6"/>
  </w:num>
  <w:num w:numId="3">
    <w:abstractNumId w:val="6"/>
  </w:num>
  <w:num w:numId="4">
    <w:abstractNumId w:val="3"/>
  </w:num>
  <w:num w:numId="5">
    <w:abstractNumId w:val="9"/>
  </w:num>
  <w:num w:numId="6">
    <w:abstractNumId w:val="0"/>
  </w:num>
  <w:num w:numId="7">
    <w:abstractNumId w:val="7"/>
  </w:num>
  <w:num w:numId="8">
    <w:abstractNumId w:val="8"/>
  </w:num>
  <w:num w:numId="9">
    <w:abstractNumId w:val="5"/>
  </w:num>
  <w:num w:numId="10">
    <w:abstractNumId w:val="4"/>
  </w:num>
  <w:num w:numId="11">
    <w:abstractNumId w:val="10"/>
  </w:num>
  <w:num w:numId="12">
    <w:abstractNumId w:val="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s>
  <w:rsids>
    <w:rsidRoot w:val="00E65956"/>
    <w:rsid w:val="000135D9"/>
    <w:rsid w:val="00014ADE"/>
    <w:rsid w:val="0002233C"/>
    <w:rsid w:val="00044B5D"/>
    <w:rsid w:val="00051122"/>
    <w:rsid w:val="00063107"/>
    <w:rsid w:val="00066FC4"/>
    <w:rsid w:val="000701AF"/>
    <w:rsid w:val="00075502"/>
    <w:rsid w:val="00084004"/>
    <w:rsid w:val="000B051E"/>
    <w:rsid w:val="000B62EE"/>
    <w:rsid w:val="000D1CD5"/>
    <w:rsid w:val="000D4AA1"/>
    <w:rsid w:val="000E250B"/>
    <w:rsid w:val="000E7117"/>
    <w:rsid w:val="000F0E64"/>
    <w:rsid w:val="000F37B1"/>
    <w:rsid w:val="00156E8C"/>
    <w:rsid w:val="0017526A"/>
    <w:rsid w:val="001760DD"/>
    <w:rsid w:val="00193121"/>
    <w:rsid w:val="001B785E"/>
    <w:rsid w:val="002054A8"/>
    <w:rsid w:val="002108D8"/>
    <w:rsid w:val="00212819"/>
    <w:rsid w:val="002160AA"/>
    <w:rsid w:val="00241433"/>
    <w:rsid w:val="00252FED"/>
    <w:rsid w:val="00254860"/>
    <w:rsid w:val="002A576D"/>
    <w:rsid w:val="002A6524"/>
    <w:rsid w:val="002C3B3E"/>
    <w:rsid w:val="002D7C58"/>
    <w:rsid w:val="003148C6"/>
    <w:rsid w:val="00333535"/>
    <w:rsid w:val="00340678"/>
    <w:rsid w:val="00342BBA"/>
    <w:rsid w:val="00367F1A"/>
    <w:rsid w:val="00375097"/>
    <w:rsid w:val="003A4E03"/>
    <w:rsid w:val="003A6B2B"/>
    <w:rsid w:val="003B2160"/>
    <w:rsid w:val="003B2804"/>
    <w:rsid w:val="003D2626"/>
    <w:rsid w:val="003D5EE2"/>
    <w:rsid w:val="003D6D11"/>
    <w:rsid w:val="003E6517"/>
    <w:rsid w:val="003E673D"/>
    <w:rsid w:val="0041392A"/>
    <w:rsid w:val="0041642B"/>
    <w:rsid w:val="004634D9"/>
    <w:rsid w:val="0047073F"/>
    <w:rsid w:val="00473646"/>
    <w:rsid w:val="0048039B"/>
    <w:rsid w:val="004811CF"/>
    <w:rsid w:val="0049559C"/>
    <w:rsid w:val="004B18F8"/>
    <w:rsid w:val="004F7255"/>
    <w:rsid w:val="0052327A"/>
    <w:rsid w:val="005507A2"/>
    <w:rsid w:val="0055335E"/>
    <w:rsid w:val="00566883"/>
    <w:rsid w:val="005915E0"/>
    <w:rsid w:val="0059757A"/>
    <w:rsid w:val="005B1554"/>
    <w:rsid w:val="005F2743"/>
    <w:rsid w:val="005F586A"/>
    <w:rsid w:val="006264FF"/>
    <w:rsid w:val="006363AB"/>
    <w:rsid w:val="00646DAB"/>
    <w:rsid w:val="00650ABF"/>
    <w:rsid w:val="00697EC8"/>
    <w:rsid w:val="006A0819"/>
    <w:rsid w:val="006B1F5B"/>
    <w:rsid w:val="006C6D65"/>
    <w:rsid w:val="006D0998"/>
    <w:rsid w:val="006D1CAE"/>
    <w:rsid w:val="006D4D17"/>
    <w:rsid w:val="006F57CB"/>
    <w:rsid w:val="007019FC"/>
    <w:rsid w:val="00704B5F"/>
    <w:rsid w:val="00705336"/>
    <w:rsid w:val="007240E0"/>
    <w:rsid w:val="00724801"/>
    <w:rsid w:val="0072516E"/>
    <w:rsid w:val="007563CD"/>
    <w:rsid w:val="00761403"/>
    <w:rsid w:val="0078654F"/>
    <w:rsid w:val="007976A5"/>
    <w:rsid w:val="007B729F"/>
    <w:rsid w:val="007B73FA"/>
    <w:rsid w:val="007C501F"/>
    <w:rsid w:val="007E2E72"/>
    <w:rsid w:val="008220BC"/>
    <w:rsid w:val="008236A8"/>
    <w:rsid w:val="00824914"/>
    <w:rsid w:val="00840BD4"/>
    <w:rsid w:val="008965D1"/>
    <w:rsid w:val="008B6DC3"/>
    <w:rsid w:val="008C1C3A"/>
    <w:rsid w:val="008C5C75"/>
    <w:rsid w:val="008F135B"/>
    <w:rsid w:val="008F7716"/>
    <w:rsid w:val="00911BD5"/>
    <w:rsid w:val="009128C7"/>
    <w:rsid w:val="00925EF4"/>
    <w:rsid w:val="0094113A"/>
    <w:rsid w:val="00950873"/>
    <w:rsid w:val="009517FA"/>
    <w:rsid w:val="009719CA"/>
    <w:rsid w:val="00975C6B"/>
    <w:rsid w:val="00982C8B"/>
    <w:rsid w:val="009A2079"/>
    <w:rsid w:val="009B54B3"/>
    <w:rsid w:val="009D01E2"/>
    <w:rsid w:val="009E6684"/>
    <w:rsid w:val="009E7C2C"/>
    <w:rsid w:val="009F331C"/>
    <w:rsid w:val="00A1036A"/>
    <w:rsid w:val="00A12765"/>
    <w:rsid w:val="00A13D27"/>
    <w:rsid w:val="00A20BC6"/>
    <w:rsid w:val="00A47D81"/>
    <w:rsid w:val="00A8235D"/>
    <w:rsid w:val="00A86C28"/>
    <w:rsid w:val="00A915FB"/>
    <w:rsid w:val="00AA5415"/>
    <w:rsid w:val="00AC2926"/>
    <w:rsid w:val="00AE651C"/>
    <w:rsid w:val="00AF263A"/>
    <w:rsid w:val="00B15106"/>
    <w:rsid w:val="00B45E4C"/>
    <w:rsid w:val="00B708A6"/>
    <w:rsid w:val="00B72F28"/>
    <w:rsid w:val="00B74A40"/>
    <w:rsid w:val="00B77454"/>
    <w:rsid w:val="00BA0DF4"/>
    <w:rsid w:val="00BA3925"/>
    <w:rsid w:val="00BB539C"/>
    <w:rsid w:val="00BB654B"/>
    <w:rsid w:val="00BB72BE"/>
    <w:rsid w:val="00BC4357"/>
    <w:rsid w:val="00BD4531"/>
    <w:rsid w:val="00BE4BF3"/>
    <w:rsid w:val="00C23468"/>
    <w:rsid w:val="00C25297"/>
    <w:rsid w:val="00C6067C"/>
    <w:rsid w:val="00C81A36"/>
    <w:rsid w:val="00C917B4"/>
    <w:rsid w:val="00C92F48"/>
    <w:rsid w:val="00C94373"/>
    <w:rsid w:val="00C9446B"/>
    <w:rsid w:val="00C94E92"/>
    <w:rsid w:val="00C96C7B"/>
    <w:rsid w:val="00CA3FEC"/>
    <w:rsid w:val="00CA4F12"/>
    <w:rsid w:val="00CD0E99"/>
    <w:rsid w:val="00CE4943"/>
    <w:rsid w:val="00D02CC2"/>
    <w:rsid w:val="00D045F6"/>
    <w:rsid w:val="00D04A2E"/>
    <w:rsid w:val="00D10487"/>
    <w:rsid w:val="00D541BC"/>
    <w:rsid w:val="00D714D5"/>
    <w:rsid w:val="00D71C4A"/>
    <w:rsid w:val="00D77486"/>
    <w:rsid w:val="00D82250"/>
    <w:rsid w:val="00DA566F"/>
    <w:rsid w:val="00DC549B"/>
    <w:rsid w:val="00DC5EAB"/>
    <w:rsid w:val="00DE4522"/>
    <w:rsid w:val="00DF2A2C"/>
    <w:rsid w:val="00E01D3F"/>
    <w:rsid w:val="00E41AA1"/>
    <w:rsid w:val="00E420E7"/>
    <w:rsid w:val="00E51DED"/>
    <w:rsid w:val="00E55CC2"/>
    <w:rsid w:val="00E60B90"/>
    <w:rsid w:val="00E65956"/>
    <w:rsid w:val="00E84286"/>
    <w:rsid w:val="00E85374"/>
    <w:rsid w:val="00E904DF"/>
    <w:rsid w:val="00E92147"/>
    <w:rsid w:val="00E95582"/>
    <w:rsid w:val="00EC0CDB"/>
    <w:rsid w:val="00EC431E"/>
    <w:rsid w:val="00EE23C0"/>
    <w:rsid w:val="00EE25B5"/>
    <w:rsid w:val="00F05116"/>
    <w:rsid w:val="00F52682"/>
    <w:rsid w:val="00F62E2B"/>
    <w:rsid w:val="00F872A7"/>
    <w:rsid w:val="00F912C1"/>
    <w:rsid w:val="00F91478"/>
    <w:rsid w:val="00F97082"/>
    <w:rsid w:val="00FA27B3"/>
    <w:rsid w:val="00FB5CE8"/>
    <w:rsid w:val="00FC4DEB"/>
    <w:rsid w:val="00FC6BEB"/>
    <w:rsid w:val="00FD6827"/>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928</Words>
  <Characters>5497</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lpstr>
    </vt:vector>
  </TitlesOfParts>
  <Company>CWSS</Company>
  <LinksUpToDate>false</LinksUpToDate>
  <CharactersWithSpaces>6413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Jens Enemark</cp:lastModifiedBy>
  <cp:revision>3</cp:revision>
  <cp:lastPrinted>2013-09-25T15:30:00Z</cp:lastPrinted>
  <dcterms:created xsi:type="dcterms:W3CDTF">2013-12-06T13:19:00Z</dcterms:created>
  <dcterms:modified xsi:type="dcterms:W3CDTF">2013-12-06T13:25:00Z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